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Default="004C57AC" w:rsidP="00260966">
      <w:pPr>
        <w:pStyle w:val="Nagwek1"/>
      </w:pPr>
      <w:r>
        <w:t>Zapytanie ofertowe</w:t>
      </w:r>
      <w:r w:rsidR="00215CCA">
        <w:t xml:space="preserve"> (ZO)</w:t>
      </w:r>
    </w:p>
    <w:p w14:paraId="4AECB357" w14:textId="7889239A" w:rsidR="00276108" w:rsidRDefault="00276108" w:rsidP="0084621B">
      <w:pPr>
        <w:jc w:val="center"/>
        <w:rPr>
          <w:b/>
          <w:bCs/>
        </w:rPr>
      </w:pPr>
      <w:r w:rsidRPr="00276108">
        <w:rPr>
          <w:b/>
          <w:bCs/>
        </w:rPr>
        <w:t>1/FENG.03.01/ROMI</w:t>
      </w:r>
    </w:p>
    <w:p w14:paraId="5D8ED444" w14:textId="77777777" w:rsidR="004C57AC" w:rsidRDefault="004C57AC" w:rsidP="0071752D">
      <w:pPr>
        <w:pStyle w:val="Nagwek1"/>
      </w:pPr>
      <w:r>
        <w:t>Zamawiający</w:t>
      </w:r>
    </w:p>
    <w:p w14:paraId="5D8ED445" w14:textId="77777777" w:rsidR="00E171E4" w:rsidRDefault="00E171E4" w:rsidP="00E171E4">
      <w:pPr>
        <w:spacing w:before="0" w:after="0"/>
        <w:rPr>
          <w:b/>
          <w:bCs/>
        </w:rPr>
      </w:pPr>
    </w:p>
    <w:p w14:paraId="71C85553" w14:textId="45CA1CF2" w:rsidR="00C35D90" w:rsidRDefault="003A0E68" w:rsidP="00C35D90">
      <w:pPr>
        <w:spacing w:before="0" w:after="0"/>
      </w:pPr>
      <w:r w:rsidRPr="003A0E68">
        <w:t>ROMI Sp. z o.o</w:t>
      </w:r>
      <w:r>
        <w:t>.</w:t>
      </w:r>
    </w:p>
    <w:p w14:paraId="2D7E443E" w14:textId="10E62585" w:rsidR="00C35D90" w:rsidRDefault="003A0E68" w:rsidP="00C35D90">
      <w:pPr>
        <w:spacing w:before="0" w:after="0"/>
      </w:pPr>
      <w:r>
        <w:t>Szufnarowa 169</w:t>
      </w:r>
    </w:p>
    <w:p w14:paraId="01339934" w14:textId="4A683A69" w:rsidR="00C35D90" w:rsidRDefault="00D91418" w:rsidP="00C35D90">
      <w:pPr>
        <w:spacing w:before="0" w:after="0"/>
      </w:pPr>
      <w:r w:rsidRPr="00D91418">
        <w:t>38-124</w:t>
      </w:r>
      <w:r>
        <w:t xml:space="preserve"> Szufnarowa</w:t>
      </w:r>
    </w:p>
    <w:p w14:paraId="3FAC670C" w14:textId="77777777" w:rsidR="00572E9A" w:rsidRDefault="00572E9A" w:rsidP="00C35D90">
      <w:pPr>
        <w:spacing w:before="0" w:after="0"/>
      </w:pPr>
    </w:p>
    <w:p w14:paraId="666C03F6" w14:textId="51A71164" w:rsidR="00572E9A" w:rsidRPr="0019218F" w:rsidRDefault="00572E9A" w:rsidP="00C35D90">
      <w:pPr>
        <w:spacing w:before="0" w:after="0"/>
        <w:rPr>
          <w:lang w:val="en-US"/>
        </w:rPr>
      </w:pPr>
      <w:r w:rsidRPr="0019218F">
        <w:rPr>
          <w:lang w:val="en-US"/>
        </w:rPr>
        <w:t xml:space="preserve">e-mail: </w:t>
      </w:r>
      <w:r w:rsidR="003D699C" w:rsidRPr="003D699C">
        <w:rPr>
          <w:lang w:val="en-US"/>
        </w:rPr>
        <w:t>biuro@folieromi.p</w:t>
      </w:r>
      <w:r w:rsidR="003D699C">
        <w:rPr>
          <w:lang w:val="en-US"/>
        </w:rPr>
        <w:t>l</w:t>
      </w:r>
    </w:p>
    <w:p w14:paraId="5D8ED44A" w14:textId="5F5568D4" w:rsidR="00983469" w:rsidRDefault="003037DB" w:rsidP="00983469">
      <w:pPr>
        <w:spacing w:before="0" w:after="0"/>
      </w:pPr>
      <w:hyperlink r:id="rId11" w:history="1">
        <w:r w:rsidRPr="003037DB">
          <w:rPr>
            <w:rStyle w:val="Hipercze"/>
            <w:lang w:val="pt-PT"/>
          </w:rPr>
          <w:t>https://www.folieromi.pl/</w:t>
        </w:r>
      </w:hyperlink>
    </w:p>
    <w:p w14:paraId="1B3A5F63" w14:textId="77777777" w:rsidR="003037DB" w:rsidRPr="00D36F01" w:rsidRDefault="003037DB" w:rsidP="00983469">
      <w:pPr>
        <w:spacing w:before="0" w:after="0"/>
        <w:rPr>
          <w:lang w:val="pt-PT"/>
        </w:rPr>
      </w:pPr>
    </w:p>
    <w:p w14:paraId="5D8ED44B" w14:textId="19FE37E4" w:rsidR="00E171E4" w:rsidRDefault="00E171E4" w:rsidP="00E171E4">
      <w:pPr>
        <w:spacing w:before="0" w:after="0"/>
      </w:pPr>
      <w:r w:rsidRPr="00E171E4">
        <w:t>Osoba kontaktowa w sprawie zapytania</w:t>
      </w:r>
      <w:r>
        <w:t xml:space="preserve">: </w:t>
      </w:r>
      <w:r w:rsidR="003037DB">
        <w:t>Kamil Kalisztan</w:t>
      </w:r>
    </w:p>
    <w:p w14:paraId="7D1B8219" w14:textId="77777777" w:rsidR="00410AAD" w:rsidRPr="00E171E4" w:rsidRDefault="00410AAD" w:rsidP="00E171E4">
      <w:pPr>
        <w:spacing w:before="0" w:after="0"/>
      </w:pPr>
    </w:p>
    <w:p w14:paraId="5D8ED44C" w14:textId="77777777" w:rsidR="00AA74F8" w:rsidRDefault="00AA74F8" w:rsidP="00DF4617">
      <w:pPr>
        <w:pStyle w:val="Nagwek1"/>
      </w:pPr>
      <w:r>
        <w:t xml:space="preserve">Nazwa zamówienia </w:t>
      </w:r>
    </w:p>
    <w:p w14:paraId="3B44099E" w14:textId="42D30840" w:rsidR="00EF647F" w:rsidRDefault="00EF647F" w:rsidP="004F41B6">
      <w:pPr>
        <w:jc w:val="center"/>
        <w:rPr>
          <w:b/>
          <w:bCs/>
        </w:rPr>
      </w:pPr>
      <w:r w:rsidRPr="00EF647F">
        <w:rPr>
          <w:b/>
          <w:bCs/>
        </w:rPr>
        <w:t xml:space="preserve">Dostawa fabrycznie nowej linii do druku </w:t>
      </w:r>
      <w:proofErr w:type="spellStart"/>
      <w:r w:rsidRPr="00EF647F">
        <w:rPr>
          <w:b/>
          <w:bCs/>
        </w:rPr>
        <w:t>fleksograficznego</w:t>
      </w:r>
      <w:proofErr w:type="spellEnd"/>
    </w:p>
    <w:p w14:paraId="5D8ED450" w14:textId="77777777" w:rsidR="00AA74F8" w:rsidRDefault="00AA74F8" w:rsidP="00DF4617">
      <w:pPr>
        <w:pStyle w:val="Nagwek1"/>
      </w:pPr>
      <w:r>
        <w:t>Opis przedmiotu zamówienia</w:t>
      </w:r>
    </w:p>
    <w:p w14:paraId="5D8ED451" w14:textId="77777777" w:rsidR="00DF4617" w:rsidRDefault="00DF4617" w:rsidP="00DF4617">
      <w:pPr>
        <w:pStyle w:val="Nagwek2"/>
      </w:pPr>
      <w:r>
        <w:t xml:space="preserve">Informacje wstępne </w:t>
      </w:r>
    </w:p>
    <w:p w14:paraId="5D8ED452" w14:textId="77777777" w:rsidR="00EA7987" w:rsidRPr="00773CF0" w:rsidRDefault="00EA7987" w:rsidP="00190FA3">
      <w:pPr>
        <w:pStyle w:val="Akapitzlist"/>
        <w:numPr>
          <w:ilvl w:val="0"/>
          <w:numId w:val="4"/>
        </w:numPr>
        <w:jc w:val="both"/>
      </w:pPr>
      <w:r w:rsidRPr="00773CF0">
        <w:t xml:space="preserve">Postępowanie o udzielenie zamówienia publicznego prowadzone jest zgodnie z regułą konkurencyjności opisaną w dokumencie pt. </w:t>
      </w:r>
      <w:r w:rsidR="0000566A" w:rsidRPr="00773CF0">
        <w:t>Wytyczne dotyczące kwalifikowalności wydatków na lata 2021-2027</w:t>
      </w:r>
      <w:r w:rsidRPr="00773CF0">
        <w:t xml:space="preserve">. </w:t>
      </w:r>
    </w:p>
    <w:p w14:paraId="5D8ED453" w14:textId="601342FD" w:rsidR="00EA7987" w:rsidRPr="00773CF0" w:rsidRDefault="00EA7987" w:rsidP="00190FA3">
      <w:pPr>
        <w:pStyle w:val="Akapitzlist"/>
        <w:numPr>
          <w:ilvl w:val="0"/>
          <w:numId w:val="4"/>
        </w:numPr>
        <w:jc w:val="both"/>
      </w:pPr>
      <w:r w:rsidRPr="00773CF0">
        <w:t>Do czynności podejmowanych przez Zamawiającego i Wykonawców w postępowaniu o</w:t>
      </w:r>
      <w:r w:rsidR="00CA4F92">
        <w:t> </w:t>
      </w:r>
      <w:r w:rsidRPr="00773CF0">
        <w:t xml:space="preserve">udzielenie zamówienia publicznego nie stosuje się przepisów ustawy </w:t>
      </w:r>
      <w:r w:rsidR="0000566A" w:rsidRPr="00773CF0">
        <w:t>Prawo Zamówień Publicznych</w:t>
      </w:r>
      <w:r w:rsidRPr="00773CF0">
        <w:t>.</w:t>
      </w:r>
    </w:p>
    <w:p w14:paraId="5D8ED454" w14:textId="333AD55A" w:rsidR="00EA7987" w:rsidRPr="00773CF0" w:rsidRDefault="00EA7987" w:rsidP="00190FA3">
      <w:pPr>
        <w:pStyle w:val="Akapitzlist"/>
        <w:numPr>
          <w:ilvl w:val="0"/>
          <w:numId w:val="4"/>
        </w:numPr>
        <w:jc w:val="both"/>
      </w:pPr>
      <w:r w:rsidRPr="00773CF0">
        <w:t>Oznaczenie postępowania: postępowanie posiada znak sprawy</w:t>
      </w:r>
      <w:r w:rsidR="00276108">
        <w:t xml:space="preserve"> określony w pkt. 1</w:t>
      </w:r>
      <w:r w:rsidR="00401B15">
        <w:rPr>
          <w:b/>
          <w:bCs/>
        </w:rPr>
        <w:t>.</w:t>
      </w:r>
      <w:r w:rsidRPr="00773CF0">
        <w:t xml:space="preserve"> Zaleca się, aby Wykonawcy we wszelkich kontaktach z Zamawiającym powoływali się na wyżej wskazane oznaczenie.</w:t>
      </w:r>
    </w:p>
    <w:p w14:paraId="5D8ED455" w14:textId="77777777" w:rsidR="00EA7987" w:rsidRPr="00773CF0" w:rsidRDefault="00EA7987" w:rsidP="00190FA3">
      <w:pPr>
        <w:pStyle w:val="Akapitzlist"/>
        <w:numPr>
          <w:ilvl w:val="0"/>
          <w:numId w:val="4"/>
        </w:numPr>
        <w:jc w:val="both"/>
      </w:pPr>
      <w:r w:rsidRPr="00773CF0">
        <w:t>Postępowanie prowadzone jest w języku polskim</w:t>
      </w:r>
      <w:r w:rsidR="00B05782">
        <w:t xml:space="preserve">. </w:t>
      </w:r>
      <w:r w:rsidR="008768BA">
        <w:t xml:space="preserve"> </w:t>
      </w:r>
    </w:p>
    <w:p w14:paraId="5D8ED456" w14:textId="77777777" w:rsidR="00DF4617" w:rsidRPr="00DF4617" w:rsidRDefault="00DF4617" w:rsidP="00DF4617"/>
    <w:p w14:paraId="5D8ED457" w14:textId="77777777" w:rsidR="00DC11F9" w:rsidRDefault="00DC11F9" w:rsidP="00DF4617">
      <w:pPr>
        <w:pStyle w:val="Nagwek2"/>
      </w:pPr>
      <w:r>
        <w:t xml:space="preserve">Tryb udzielania zamówienia </w:t>
      </w:r>
    </w:p>
    <w:p w14:paraId="5D8ED458" w14:textId="77777777" w:rsidR="00DC11F9" w:rsidRDefault="0037092C" w:rsidP="00190FA3">
      <w:pPr>
        <w:pStyle w:val="Akapitzlist"/>
        <w:numPr>
          <w:ilvl w:val="0"/>
          <w:numId w:val="3"/>
        </w:numPr>
        <w:jc w:val="both"/>
      </w:pPr>
      <w:r w:rsidRPr="00A301ED">
        <w:t xml:space="preserve">Postępowanie o udzielenie przedmiotowego zamówienia prowadzone jest </w:t>
      </w:r>
      <w:r>
        <w:t xml:space="preserve">zgodnie z zasadą konkurencyjności opisaną w podrozdziale 3.2 </w:t>
      </w:r>
      <w:r w:rsidRPr="0000566A">
        <w:t>Wytyczn</w:t>
      </w:r>
      <w:r>
        <w:t>ych</w:t>
      </w:r>
      <w:r w:rsidRPr="0000566A">
        <w:t xml:space="preserve"> dotycząc</w:t>
      </w:r>
      <w:r w:rsidR="00EE7D92">
        <w:t>ych</w:t>
      </w:r>
      <w:r w:rsidRPr="0000566A">
        <w:t xml:space="preserve"> kwalifikowalności wydatków na lata 2021-2027</w:t>
      </w:r>
      <w:r w:rsidR="00773CF0">
        <w:t>.</w:t>
      </w:r>
    </w:p>
    <w:p w14:paraId="5D8ED459" w14:textId="445BE31C" w:rsidR="00773CF0" w:rsidRDefault="00EE7D92" w:rsidP="00190FA3">
      <w:pPr>
        <w:pStyle w:val="Akapitzlist"/>
        <w:numPr>
          <w:ilvl w:val="0"/>
          <w:numId w:val="3"/>
        </w:numPr>
        <w:jc w:val="both"/>
      </w:pPr>
      <w:r>
        <w:t>Szacowana wartość zamówienia przekracza kwot</w:t>
      </w:r>
      <w:r w:rsidR="00D270CC">
        <w:t>ę</w:t>
      </w:r>
      <w:r>
        <w:t xml:space="preserve"> określon</w:t>
      </w:r>
      <w:r w:rsidR="00A74FFA">
        <w:t>ych</w:t>
      </w:r>
      <w:r>
        <w:t xml:space="preserve"> w sekcji 3.2.2 pkt 19 </w:t>
      </w:r>
      <w:r w:rsidRPr="0000566A">
        <w:t>Wytyczn</w:t>
      </w:r>
      <w:r>
        <w:t>ych</w:t>
      </w:r>
      <w:r w:rsidRPr="0000566A">
        <w:t xml:space="preserve"> dotycząc</w:t>
      </w:r>
      <w:r>
        <w:t>ych</w:t>
      </w:r>
      <w:r w:rsidRPr="0000566A">
        <w:t xml:space="preserve"> kwalifikowalności wydatków na lata 2021-2027</w:t>
      </w:r>
      <w:r w:rsidR="0069283E">
        <w:t>,</w:t>
      </w:r>
      <w:r>
        <w:t xml:space="preserve"> tj. </w:t>
      </w:r>
      <w:r w:rsidR="00B21FAF">
        <w:t xml:space="preserve">750 000 EUR w przypadku dostaw i usług. </w:t>
      </w:r>
    </w:p>
    <w:p w14:paraId="20DA6334" w14:textId="77777777" w:rsidR="0055647A" w:rsidRPr="00DC11F9" w:rsidRDefault="0055647A" w:rsidP="0069283E">
      <w:pPr>
        <w:pStyle w:val="Akapitzlist"/>
        <w:jc w:val="both"/>
      </w:pPr>
    </w:p>
    <w:p w14:paraId="5D8ED45A" w14:textId="77777777" w:rsidR="004C57AC" w:rsidRDefault="004C57AC" w:rsidP="00DF4617">
      <w:pPr>
        <w:pStyle w:val="Nagwek2"/>
      </w:pPr>
      <w:r>
        <w:t>Rodzaj zamówienia</w:t>
      </w:r>
    </w:p>
    <w:p w14:paraId="5D8ED45B" w14:textId="35D8BE5B" w:rsidR="008848BD" w:rsidRDefault="008848BD" w:rsidP="008848BD">
      <w:r>
        <w:t xml:space="preserve">Niniejsze zamówienie jest zamówieniem na: </w:t>
      </w:r>
      <w:r w:rsidR="00AB66E0">
        <w:t>dostawę</w:t>
      </w:r>
      <w:r w:rsidR="008471E9">
        <w:t>.</w:t>
      </w:r>
    </w:p>
    <w:p w14:paraId="1E8D45E9" w14:textId="77777777" w:rsidR="00410AAD" w:rsidRPr="008848BD" w:rsidRDefault="00410AAD" w:rsidP="008848BD"/>
    <w:p w14:paraId="5D8ED45C" w14:textId="77777777" w:rsidR="00AA74F8" w:rsidRDefault="00AA74F8" w:rsidP="00DF4617">
      <w:pPr>
        <w:pStyle w:val="Nagwek2"/>
      </w:pPr>
      <w:r>
        <w:t>Kody CPV</w:t>
      </w:r>
    </w:p>
    <w:p w14:paraId="680AD4B8" w14:textId="77777777" w:rsidR="00EB21C2" w:rsidRDefault="00EB21C2" w:rsidP="008426AD"/>
    <w:p w14:paraId="5912BF7F" w14:textId="2CB7666F" w:rsidR="00EB21C2" w:rsidRDefault="00EB21C2" w:rsidP="00EB21C2">
      <w:r>
        <w:t>42962000-7</w:t>
      </w:r>
      <w:r>
        <w:tab/>
        <w:t>Urządzenia drukujące i graficzne</w:t>
      </w:r>
    </w:p>
    <w:p w14:paraId="6DA9C2C5" w14:textId="4EFFE331" w:rsidR="00EB21C2" w:rsidRDefault="007C7697" w:rsidP="007C7697">
      <w:r>
        <w:t>51514000-8</w:t>
      </w:r>
      <w:r>
        <w:tab/>
        <w:t>Usługi instalowania różnych maszyn ogólnego zastosowania</w:t>
      </w:r>
    </w:p>
    <w:p w14:paraId="738C83BA" w14:textId="77777777" w:rsidR="00497B0B" w:rsidRDefault="00497B0B" w:rsidP="008426AD"/>
    <w:p w14:paraId="5D8ED45E" w14:textId="77777777" w:rsidR="008848BD" w:rsidRDefault="008848BD" w:rsidP="00DF4617">
      <w:pPr>
        <w:pStyle w:val="Nagwek2"/>
      </w:pPr>
      <w:r>
        <w:t xml:space="preserve">Przedmiot zamówienia </w:t>
      </w:r>
    </w:p>
    <w:p w14:paraId="00C5C85C" w14:textId="77777777" w:rsidR="00FA701D" w:rsidRDefault="00FA701D" w:rsidP="009C3687">
      <w:pPr>
        <w:jc w:val="both"/>
      </w:pPr>
    </w:p>
    <w:p w14:paraId="6DFCF741" w14:textId="77777777" w:rsidR="00FA701D" w:rsidRPr="00FA701D" w:rsidRDefault="00FA701D" w:rsidP="00FA701D">
      <w:pPr>
        <w:jc w:val="both"/>
      </w:pPr>
      <w:r w:rsidRPr="00FA701D">
        <w:t xml:space="preserve">Przedmiotem zamówienia jest dostawa, instalacja, uruchomienie oraz przeprowadzenie szkolenia z obsługi fabrycznie nowej, kompletnej linii do druku </w:t>
      </w:r>
      <w:proofErr w:type="spellStart"/>
      <w:r w:rsidRPr="00FA701D">
        <w:t>fleksograficznego</w:t>
      </w:r>
      <w:proofErr w:type="spellEnd"/>
      <w:r w:rsidRPr="00FA701D">
        <w:t>, o parametrach technicznych zgodnych z Wnioskiem FENG.03.01-IP.03-1139/25.</w:t>
      </w:r>
    </w:p>
    <w:p w14:paraId="1CA67BE4" w14:textId="77777777" w:rsidR="00FA701D" w:rsidRPr="00FA701D" w:rsidRDefault="00FA701D" w:rsidP="00FA701D">
      <w:pPr>
        <w:jc w:val="both"/>
      </w:pPr>
      <w:r w:rsidRPr="00FA701D">
        <w:rPr>
          <w:b/>
          <w:bCs/>
        </w:rPr>
        <w:t>Szczegółowy Opis Przedmiotu Zamówienia (OPZ), zawierający pełną specyfikację techniczną i minimalne wymagania, stanowi Załącznik nr 1 do niniejszego Zapytania Ofertowego.</w:t>
      </w:r>
    </w:p>
    <w:p w14:paraId="39EB964C" w14:textId="77777777" w:rsidR="00FA701D" w:rsidRPr="00FA701D" w:rsidRDefault="00FA701D" w:rsidP="00FA701D">
      <w:pPr>
        <w:jc w:val="both"/>
      </w:pPr>
      <w:r w:rsidRPr="00FA701D">
        <w:t>Oferta musi być zgodna ze wszystkimi wymaganiami określonymi w Załączniku nr 1. Niespełnienie któregokolwiek z minimalnych wymagań skutkować będzie odrzuceniem oferty jako niezgodnej z OPZ.</w:t>
      </w:r>
    </w:p>
    <w:p w14:paraId="37905B1A" w14:textId="77777777" w:rsidR="00FA701D" w:rsidRDefault="00FA701D" w:rsidP="009C3687">
      <w:pPr>
        <w:jc w:val="both"/>
      </w:pPr>
    </w:p>
    <w:p w14:paraId="5D8ED4DF" w14:textId="77777777" w:rsidR="00FB54FC" w:rsidRDefault="00FB54FC" w:rsidP="008848BD">
      <w:pPr>
        <w:pStyle w:val="Nagwek2"/>
      </w:pPr>
      <w:r>
        <w:t xml:space="preserve">Wizja lokalna </w:t>
      </w:r>
    </w:p>
    <w:p w14:paraId="07CA7894" w14:textId="68AAF379" w:rsidR="00BD3F96" w:rsidRDefault="00601626" w:rsidP="001E7B83">
      <w:pPr>
        <w:jc w:val="both"/>
      </w:pPr>
      <w:r w:rsidRPr="00601626">
        <w:t xml:space="preserve">Zamawiający </w:t>
      </w:r>
      <w:r w:rsidRPr="00FA7FEE">
        <w:rPr>
          <w:b/>
          <w:bCs/>
        </w:rPr>
        <w:t>nie wymaga</w:t>
      </w:r>
      <w:r w:rsidRPr="00601626">
        <w:t>, aby Wykonawca ubiegający się o realizację zamówienia przed złożeniem oferty dokonał wizji lokalnej w miejscu realizacji zamówienia w celu poznania uwarunkowań związanych z realizacją zamówienia.</w:t>
      </w:r>
    </w:p>
    <w:p w14:paraId="5D8ED4E1" w14:textId="77777777" w:rsidR="00787F6E" w:rsidRDefault="00787F6E" w:rsidP="002F7A3B"/>
    <w:p w14:paraId="5D8ED4E2" w14:textId="77777777" w:rsidR="008848BD" w:rsidRDefault="008848BD" w:rsidP="008848BD">
      <w:pPr>
        <w:pStyle w:val="Nagwek2"/>
      </w:pPr>
      <w:r>
        <w:t xml:space="preserve">Równoważność </w:t>
      </w:r>
    </w:p>
    <w:p w14:paraId="5D8ED4E3" w14:textId="77777777" w:rsidR="00F83349" w:rsidRPr="00CF31AE" w:rsidRDefault="00F83349" w:rsidP="00F83349">
      <w:r w:rsidRPr="00CF31AE">
        <w:t>Rozwiązania równoważne:</w:t>
      </w:r>
    </w:p>
    <w:p w14:paraId="5D8ED4E4" w14:textId="63441E40" w:rsidR="00F83349" w:rsidRDefault="00E81AFE" w:rsidP="00190FA3">
      <w:pPr>
        <w:pStyle w:val="Akapitzlist"/>
        <w:numPr>
          <w:ilvl w:val="0"/>
          <w:numId w:val="5"/>
        </w:numPr>
        <w:spacing w:before="0" w:after="160"/>
        <w:ind w:left="720"/>
        <w:jc w:val="both"/>
      </w:pPr>
      <w:r>
        <w:t>W</w:t>
      </w:r>
      <w:r w:rsidR="00F83349" w:rsidRPr="00CF31AE">
        <w:t>szędzie tam, gdzie przedmiot zamówienia opisany jest przez odniesienie do norm, europejskich ocen technicznych, aprobat, specyfikacji technicznych i systemów referencji technicznych dopuszcza</w:t>
      </w:r>
      <w:r w:rsidR="00F83349">
        <w:t xml:space="preserve"> </w:t>
      </w:r>
      <w:r w:rsidR="00F83349" w:rsidRPr="00CF31AE">
        <w:t>się rozwiązania równoważne opisywanym.</w:t>
      </w:r>
    </w:p>
    <w:p w14:paraId="5D8ED4E5" w14:textId="3EFE46BB" w:rsidR="00F83349" w:rsidRDefault="00E81AFE" w:rsidP="00190FA3">
      <w:pPr>
        <w:pStyle w:val="Akapitzlist"/>
        <w:numPr>
          <w:ilvl w:val="0"/>
          <w:numId w:val="5"/>
        </w:numPr>
        <w:spacing w:before="0" w:after="160"/>
        <w:ind w:left="720"/>
        <w:jc w:val="both"/>
      </w:pPr>
      <w:r>
        <w:t>J</w:t>
      </w:r>
      <w:r w:rsidR="00F83349" w:rsidRPr="00A3538D">
        <w:t>eżeli w 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t> </w:t>
      </w:r>
      <w:r w:rsidR="00F83349" w:rsidRPr="00A3538D">
        <w:t>jakościowe nie gorsze od podanych w opisie. Ewentualne operowanie przykładowymi nazwami producenta ma jedynie na celu doprecyzowanie poziomu oczekiwań Zamawiającego w stosunku do określonego rozwiązania.</w:t>
      </w:r>
      <w:r w:rsidR="00101350">
        <w:t xml:space="preserve"> </w:t>
      </w:r>
      <w:r w:rsidR="00F83349" w:rsidRPr="00A3538D">
        <w:t>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To samo dotyczy sytuacji, gdy przedmiot zamówienia opisany jest za pomocą norm, aprobat, specyfikacji technicznych i systemów odniesienia.</w:t>
      </w:r>
    </w:p>
    <w:p w14:paraId="5D8ED4E6" w14:textId="11DC810B" w:rsidR="00846547" w:rsidRDefault="00E81AFE" w:rsidP="00190FA3">
      <w:pPr>
        <w:pStyle w:val="Akapitzlist"/>
        <w:numPr>
          <w:ilvl w:val="0"/>
          <w:numId w:val="5"/>
        </w:numPr>
        <w:spacing w:before="0" w:after="160"/>
        <w:ind w:left="720"/>
        <w:jc w:val="both"/>
      </w:pPr>
      <w:r>
        <w:t>J</w:t>
      </w:r>
      <w:r w:rsidR="00353578">
        <w:t xml:space="preserve">eżeli w jakimkolwiek miejscu dokumentacji stanowiącej opis przedmiotu zamówienia </w:t>
      </w:r>
      <w:r w:rsidR="00716F99">
        <w:t>został określony sposób postępowania użytkownika i/lub realizacji określonej funkcjonalności należy traktować go wyłącznie poglądowo</w:t>
      </w:r>
      <w:r w:rsidR="00C304E8">
        <w:t xml:space="preserve">. Opis ma na celu określenie pożądanego efektu końcowego. Sposób jego osiągnięcia może być dowolny. </w:t>
      </w:r>
    </w:p>
    <w:p w14:paraId="5D8ED4E7" w14:textId="77777777" w:rsidR="00846547" w:rsidRDefault="00846547" w:rsidP="00190FA3">
      <w:pPr>
        <w:pStyle w:val="Akapitzlist"/>
        <w:numPr>
          <w:ilvl w:val="0"/>
          <w:numId w:val="5"/>
        </w:numPr>
        <w:spacing w:before="0" w:after="160"/>
        <w:ind w:left="720"/>
        <w:jc w:val="both"/>
      </w:pPr>
      <w:r>
        <w:t>W przypadku, gdy do opisu przedmiotu zamówienia zostały użyte określenia  norm właściwych dla Europejskiego Obszaru Gospodarczego</w:t>
      </w:r>
      <w:r w:rsidR="003C4D64">
        <w:t xml:space="preserve">, Zamawiający dopuszcza każde inne rozwiązanie, o ile </w:t>
      </w:r>
      <w:r>
        <w:t>wykonawca udowodni w swojej ofercie, że proponowane rozwiązania w</w:t>
      </w:r>
      <w:r w:rsidR="003C4D64">
        <w:t xml:space="preserve"> </w:t>
      </w:r>
      <w:r>
        <w:t>równoważnym stopniu spełniają wymagania określone w zapytaniu ofertowym</w:t>
      </w:r>
    </w:p>
    <w:p w14:paraId="5D8ED4E8" w14:textId="77777777" w:rsidR="00F83349" w:rsidRDefault="00F83349" w:rsidP="00190FA3">
      <w:pPr>
        <w:pStyle w:val="Akapitzlist"/>
        <w:numPr>
          <w:ilvl w:val="0"/>
          <w:numId w:val="5"/>
        </w:numPr>
        <w:spacing w:before="0" w:after="160"/>
        <w:ind w:left="720"/>
        <w:jc w:val="both"/>
      </w:pPr>
      <w:r w:rsidRPr="00DB771E">
        <w:t>Wykonawca składając ofertę z zastosowaniem rozwiązań równoważnych składa wraz z ofertą oświadczenie o zastosowaniu materiałów równoważnych wraz z przedłożeniem (załączeniem do oferty) dokumentów, iż zastosowane materiały spełniają wymogi zawarte w opisie przedmiotu zamówienia (DTR urządzeń, karty katalogowe, certyfikaty, rysunki zamienne - jeśli zakres proponowanych zmian wymaga zmian projektowych).</w:t>
      </w:r>
    </w:p>
    <w:p w14:paraId="5D8ED4E9" w14:textId="77777777" w:rsidR="00787F6E" w:rsidRPr="00DB771E" w:rsidRDefault="00787F6E" w:rsidP="00190FA3">
      <w:pPr>
        <w:pStyle w:val="Akapitzlist"/>
        <w:numPr>
          <w:ilvl w:val="0"/>
          <w:numId w:val="5"/>
        </w:numPr>
        <w:spacing w:before="0" w:after="160"/>
        <w:ind w:left="720"/>
        <w:jc w:val="both"/>
      </w:pPr>
      <w:r>
        <w:lastRenderedPageBreak/>
        <w:t>Jeżeli nie zaznaczono wyraźnie inaczej to wszystkie parametry techniczne podane w</w:t>
      </w:r>
      <w:r w:rsidR="00BA4B11">
        <w:t> </w:t>
      </w:r>
      <w:r>
        <w:t xml:space="preserve">dokumentacji zapytania ofertowego należy traktować jako parametry minimalne. Oznacza to, że każdy parametr jest poprzedzony stwierdzeniem „minimum”. </w:t>
      </w:r>
    </w:p>
    <w:p w14:paraId="5D8ED4EA" w14:textId="77777777" w:rsidR="008848BD" w:rsidRPr="008848BD" w:rsidRDefault="008848BD" w:rsidP="008848BD"/>
    <w:p w14:paraId="5D8ED4EB" w14:textId="77777777" w:rsidR="00AA74F8" w:rsidRDefault="00AA74F8" w:rsidP="00DF4617">
      <w:pPr>
        <w:pStyle w:val="Nagwek2"/>
      </w:pPr>
      <w:r>
        <w:t xml:space="preserve">Uzasadnienie braku podziału na części </w:t>
      </w:r>
    </w:p>
    <w:p w14:paraId="6A46A44C" w14:textId="77777777" w:rsidR="00773090" w:rsidRDefault="00773090" w:rsidP="0071409C">
      <w:pPr>
        <w:jc w:val="both"/>
      </w:pPr>
    </w:p>
    <w:p w14:paraId="4AF89223" w14:textId="28CA1393" w:rsidR="00085501" w:rsidRPr="00085501" w:rsidRDefault="00085501" w:rsidP="00085501">
      <w:pPr>
        <w:jc w:val="both"/>
      </w:pPr>
      <w:r w:rsidRPr="00085501">
        <w:t xml:space="preserve">Przedmiotem zamówienia jest dostawa jednej, kompletnej i zintegrowanej linii technologicznej do druku </w:t>
      </w:r>
      <w:proofErr w:type="spellStart"/>
      <w:r w:rsidRPr="00085501">
        <w:t>fleksograficznego</w:t>
      </w:r>
      <w:proofErr w:type="spellEnd"/>
      <w:r w:rsidRPr="00085501">
        <w:t xml:space="preserve">. Poszczególne komponenty (m.in. </w:t>
      </w:r>
      <w:proofErr w:type="spellStart"/>
      <w:r w:rsidRPr="00085501">
        <w:t>odwijak</w:t>
      </w:r>
      <w:proofErr w:type="spellEnd"/>
      <w:r w:rsidRPr="00085501">
        <w:t>, zespoły drukujące, systemy suszenia, systemy automatyzacji i nawijak) stanowią nierozerwalny, spójny system sterowany centralnie, który musi działać jako jedna całość, aby osiągnąć wymagane parametry wydajnościowe i ekologiczne</w:t>
      </w:r>
      <w:r>
        <w:t>.</w:t>
      </w:r>
    </w:p>
    <w:p w14:paraId="603DF8CB" w14:textId="3C653B79" w:rsidR="00667FE6" w:rsidRDefault="00085501" w:rsidP="0071409C">
      <w:pPr>
        <w:jc w:val="both"/>
      </w:pPr>
      <w:r w:rsidRPr="00085501">
        <w:t>Podział zamówienia na części (np. na poszczególne moduły maszyny) jest niemożliwy ze względów technicznych i organizacyjnych. Taki podział wiązałby się z ryzykiem braku kompatybilności poszczególnych komponentów od różnych dostawców, zwielokrotnieniem problemów integracyjnych oraz trudnościami w egzekwowaniu odpowiedzialności gwarancyjnej za działanie całej linii. Zamówienie musi być zrealizowane przez jednego wykonawcę, który zapewni pełną integrację i odpowiedzialność za końcowy produkt.</w:t>
      </w:r>
    </w:p>
    <w:p w14:paraId="3BF54311" w14:textId="77777777" w:rsidR="00085501" w:rsidRDefault="00085501" w:rsidP="0071409C">
      <w:pPr>
        <w:jc w:val="both"/>
      </w:pPr>
    </w:p>
    <w:p w14:paraId="5D8ED4EE" w14:textId="77777777" w:rsidR="00BE34CF" w:rsidRPr="00BE34CF" w:rsidRDefault="00BE34CF" w:rsidP="00BE34CF">
      <w:pPr>
        <w:pStyle w:val="Nagwek1"/>
      </w:pPr>
      <w:r w:rsidRPr="00BE34CF">
        <w:t>Warunki udziału w postępowaniu o udzielenie zamówienia oraz opis sposobu dokonywania oceny ich spełniania</w:t>
      </w:r>
    </w:p>
    <w:p w14:paraId="5D8ED4EF" w14:textId="77777777" w:rsidR="0015034A" w:rsidRDefault="0015034A" w:rsidP="00595AE7">
      <w:pPr>
        <w:pStyle w:val="Nagwek2"/>
      </w:pPr>
      <w:r w:rsidRPr="0015034A">
        <w:t>Uprawnienia do wykonywania określonej działalności lub czynności</w:t>
      </w:r>
    </w:p>
    <w:p w14:paraId="0D36ABD9" w14:textId="77777777" w:rsidR="001E0D58" w:rsidRDefault="001E0D58" w:rsidP="00BA4ABA">
      <w:pPr>
        <w:jc w:val="both"/>
        <w:rPr>
          <w:color w:val="000000" w:themeColor="text1"/>
        </w:rPr>
      </w:pPr>
    </w:p>
    <w:p w14:paraId="3261B947" w14:textId="77777777" w:rsidR="00785A97" w:rsidRPr="00785A97" w:rsidRDefault="00785A97" w:rsidP="00785A97">
      <w:pPr>
        <w:jc w:val="both"/>
        <w:rPr>
          <w:color w:val="000000" w:themeColor="text1"/>
        </w:rPr>
      </w:pPr>
      <w:r w:rsidRPr="00785A97">
        <w:rPr>
          <w:color w:val="000000" w:themeColor="text1"/>
        </w:rPr>
        <w:t>Zamawiający nie stawia w tym zakresie szczególnych wymagań. Wykonawca musi jedynie dysponować uprawnieniami do prowadzenia działalności gospodarczej w zakresie odpowiadającym przedmiotowi zamówienia.</w:t>
      </w:r>
    </w:p>
    <w:p w14:paraId="6A0DA884" w14:textId="7DAD03F1" w:rsidR="00785A97" w:rsidRPr="00785A97" w:rsidRDefault="00785A97" w:rsidP="00785A97">
      <w:pPr>
        <w:jc w:val="both"/>
        <w:rPr>
          <w:color w:val="000000" w:themeColor="text1"/>
        </w:rPr>
      </w:pPr>
      <w:r w:rsidRPr="00785A97">
        <w:rPr>
          <w:b/>
          <w:bCs/>
          <w:color w:val="000000" w:themeColor="text1"/>
        </w:rPr>
        <w:t>Sposób weryfikacji:</w:t>
      </w:r>
      <w:r w:rsidRPr="00785A97">
        <w:rPr>
          <w:color w:val="000000" w:themeColor="text1"/>
        </w:rPr>
        <w:t xml:space="preserve"> Ocena spełnienia warunku nastąpi na podstawie Oświadczenia Wykonawcy zawartego w Formularzu Ofertowym (Załącznik nr </w:t>
      </w:r>
      <w:r>
        <w:rPr>
          <w:color w:val="000000" w:themeColor="text1"/>
        </w:rPr>
        <w:t>2</w:t>
      </w:r>
      <w:r w:rsidRPr="00785A97">
        <w:rPr>
          <w:color w:val="000000" w:themeColor="text1"/>
        </w:rPr>
        <w:t>).</w:t>
      </w:r>
    </w:p>
    <w:p w14:paraId="24784F91" w14:textId="77777777" w:rsidR="001E0D58" w:rsidRDefault="001E0D58" w:rsidP="00BA4ABA">
      <w:pPr>
        <w:jc w:val="both"/>
        <w:rPr>
          <w:color w:val="000000" w:themeColor="text1"/>
        </w:rPr>
      </w:pPr>
    </w:p>
    <w:p w14:paraId="5D8ED4F1" w14:textId="77777777" w:rsidR="00D703CC" w:rsidRDefault="00D703CC" w:rsidP="00595AE7">
      <w:pPr>
        <w:pStyle w:val="Nagwek2"/>
      </w:pPr>
      <w:r w:rsidRPr="00D703CC">
        <w:t>Wiedza i doświadczenie</w:t>
      </w:r>
    </w:p>
    <w:p w14:paraId="7BFB3F4F" w14:textId="77777777" w:rsidR="00380C2D" w:rsidRDefault="00380C2D" w:rsidP="002A7E58">
      <w:pPr>
        <w:jc w:val="both"/>
      </w:pPr>
    </w:p>
    <w:p w14:paraId="302ABE77" w14:textId="4300EDFA" w:rsidR="002E4078" w:rsidRPr="002E4078" w:rsidRDefault="002E4078" w:rsidP="41E7E3C5">
      <w:pPr>
        <w:jc w:val="both"/>
      </w:pPr>
      <w:r>
        <w:t xml:space="preserve">Wykonawca musi wykazać, że w okresie ostatnich </w:t>
      </w:r>
      <w:r w:rsidRPr="41E7E3C5">
        <w:rPr>
          <w:b/>
          <w:bCs/>
        </w:rPr>
        <w:t>3 lat</w:t>
      </w:r>
      <w:r>
        <w:t xml:space="preserve"> przed upływem terminu składania ofert (a jeżeli okres prowadzenia działalności jest krótszy – w tym okresie) wykonał należycie </w:t>
      </w:r>
      <w:r w:rsidRPr="41E7E3C5">
        <w:rPr>
          <w:b/>
          <w:bCs/>
        </w:rPr>
        <w:t>co najmniej 1 (jedną) dostawę</w:t>
      </w:r>
      <w:r>
        <w:t xml:space="preserve"> fabrycznie nowej maszyny do druku </w:t>
      </w:r>
      <w:proofErr w:type="spellStart"/>
      <w:r>
        <w:t>fleksograficznego</w:t>
      </w:r>
      <w:proofErr w:type="spellEnd"/>
      <w:r>
        <w:t xml:space="preserve"> w technologii CI (centralny cylinder) o parametrach technicznych zbliżonych do przedmiotu zamówienia (tj. szerokość druku min. </w:t>
      </w:r>
      <w:r w:rsidR="2098B76D">
        <w:t>1200</w:t>
      </w:r>
      <w:r w:rsidR="251FF1D5">
        <w:t xml:space="preserve"> </w:t>
      </w:r>
      <w:r>
        <w:t xml:space="preserve">mm oraz min. 8 zespołów drukujących) o wartości min. </w:t>
      </w:r>
      <w:r w:rsidR="00B3462D">
        <w:t>2 000</w:t>
      </w:r>
      <w:r>
        <w:t xml:space="preserve"> 000 zł </w:t>
      </w:r>
      <w:r w:rsidR="785119FF">
        <w:t xml:space="preserve">netto </w:t>
      </w:r>
      <w:r>
        <w:t>(</w:t>
      </w:r>
      <w:r w:rsidR="00B3462D">
        <w:t>dwa miliony</w:t>
      </w:r>
      <w:r>
        <w:t xml:space="preserve"> złotych).</w:t>
      </w:r>
    </w:p>
    <w:p w14:paraId="72D9A1A9" w14:textId="77777777" w:rsidR="002E4078" w:rsidRPr="002E4078" w:rsidRDefault="002E4078" w:rsidP="002E4078">
      <w:pPr>
        <w:jc w:val="both"/>
      </w:pPr>
      <w:r w:rsidRPr="002E4078">
        <w:rPr>
          <w:b/>
          <w:bCs/>
        </w:rPr>
        <w:t>Sposób weryfikacji:</w:t>
      </w:r>
      <w:r w:rsidRPr="002E4078">
        <w:t xml:space="preserve"> Ocena spełnienia warunku nastąpi na podstawie:</w:t>
      </w:r>
    </w:p>
    <w:p w14:paraId="221BC6B5" w14:textId="2B2037F5" w:rsidR="002E4078" w:rsidRPr="002E4078" w:rsidRDefault="002E4078" w:rsidP="002E4078">
      <w:pPr>
        <w:numPr>
          <w:ilvl w:val="0"/>
          <w:numId w:val="42"/>
        </w:numPr>
        <w:jc w:val="both"/>
      </w:pPr>
      <w:r w:rsidRPr="002E4078">
        <w:rPr>
          <w:b/>
          <w:bCs/>
        </w:rPr>
        <w:t>Wykazu dostaw</w:t>
      </w:r>
      <w:r w:rsidRPr="002E4078">
        <w:t xml:space="preserve"> (zgodnie ze wzorem stanowiącym Załącznik nr </w:t>
      </w:r>
      <w:r>
        <w:t>3</w:t>
      </w:r>
      <w:r w:rsidRPr="002E4078">
        <w:t>), zawierającego co najmniej 1 (jedną) dostawę spełniającą ww. warunek.</w:t>
      </w:r>
    </w:p>
    <w:p w14:paraId="1EA2E067" w14:textId="77777777" w:rsidR="002E4078" w:rsidRPr="002E4078" w:rsidRDefault="002E4078" w:rsidP="002E4078">
      <w:pPr>
        <w:numPr>
          <w:ilvl w:val="0"/>
          <w:numId w:val="42"/>
        </w:numPr>
        <w:jc w:val="both"/>
      </w:pPr>
      <w:r w:rsidRPr="002E4078">
        <w:t xml:space="preserve">Załączonych do wykazu </w:t>
      </w:r>
      <w:r w:rsidRPr="002E4078">
        <w:rPr>
          <w:b/>
          <w:bCs/>
        </w:rPr>
        <w:t>dowodów</w:t>
      </w:r>
      <w:r w:rsidRPr="002E4078">
        <w:t xml:space="preserve"> potwierdzających, że wskazana dostawa została wykonana należycie (np. referencje, protokoły odbioru lub inne dokumenty wystawione przez odbiorcę dostawy).</w:t>
      </w:r>
    </w:p>
    <w:p w14:paraId="791CCC1C" w14:textId="77777777" w:rsidR="00380C2D" w:rsidRDefault="00380C2D" w:rsidP="002A7E58">
      <w:pPr>
        <w:jc w:val="both"/>
      </w:pPr>
    </w:p>
    <w:p w14:paraId="5D8ED4F6" w14:textId="77777777" w:rsidR="00B66DAE" w:rsidRDefault="00B66DAE" w:rsidP="00595AE7">
      <w:pPr>
        <w:pStyle w:val="Nagwek2"/>
      </w:pPr>
      <w:r w:rsidRPr="00B66DAE">
        <w:t>Potencjał techniczny</w:t>
      </w:r>
    </w:p>
    <w:p w14:paraId="5D8ED4F7" w14:textId="77777777" w:rsidR="009B5520" w:rsidRDefault="009B5520" w:rsidP="009B5520">
      <w:r>
        <w:lastRenderedPageBreak/>
        <w:t xml:space="preserve">Zamawiający nie formułuje warunku w tym zakresie. </w:t>
      </w:r>
    </w:p>
    <w:p w14:paraId="5D8ED4F8" w14:textId="77777777" w:rsidR="00390CAC" w:rsidRDefault="00390CAC" w:rsidP="00595AE7">
      <w:pPr>
        <w:pStyle w:val="Nagwek2"/>
      </w:pPr>
      <w:r w:rsidRPr="00390CAC">
        <w:t>Osoby zdolne do wykonania zamówienia</w:t>
      </w:r>
    </w:p>
    <w:p w14:paraId="5D8ED4F9" w14:textId="77777777" w:rsidR="009B5520" w:rsidRPr="00A468E2" w:rsidRDefault="009B5520" w:rsidP="009B5520">
      <w:r>
        <w:t xml:space="preserve">Zamawiający nie formułuje warunku w tym zakresie. </w:t>
      </w:r>
    </w:p>
    <w:p w14:paraId="5D8ED4FA" w14:textId="77777777" w:rsidR="00D02A92" w:rsidRDefault="00D02A92" w:rsidP="00595AE7">
      <w:pPr>
        <w:pStyle w:val="Nagwek2"/>
      </w:pPr>
      <w:r w:rsidRPr="00D02A92">
        <w:t>Sytuacja ekonomiczna i finansowa</w:t>
      </w:r>
    </w:p>
    <w:p w14:paraId="5D8ED4FB" w14:textId="77777777" w:rsidR="009B5520" w:rsidRDefault="009B5520" w:rsidP="009B5520">
      <w:r>
        <w:t xml:space="preserve">Zamawiający nie formułuje warunku w tym zakresie. </w:t>
      </w:r>
    </w:p>
    <w:p w14:paraId="5D8ED4FC" w14:textId="77777777" w:rsidR="00595AE7" w:rsidRDefault="00595AE7" w:rsidP="00595AE7">
      <w:pPr>
        <w:pStyle w:val="Nagwek2"/>
      </w:pPr>
      <w:r w:rsidRPr="00595AE7">
        <w:t>Lista wymaganych dokumentów/oświadczeń</w:t>
      </w:r>
    </w:p>
    <w:p w14:paraId="5D8ED4FD" w14:textId="77777777" w:rsidR="007737B0" w:rsidRDefault="007737B0" w:rsidP="007737B0">
      <w:r>
        <w:t>Do oferty Wykonawca zobowiązany jest dołączyć następujące dokumenty i oświadczenia:</w:t>
      </w:r>
    </w:p>
    <w:p w14:paraId="5D8ED4FE" w14:textId="77777777" w:rsidR="007737B0" w:rsidRPr="00607AD8" w:rsidRDefault="007737B0" w:rsidP="00190FA3">
      <w:pPr>
        <w:pStyle w:val="Akapitzlist"/>
        <w:numPr>
          <w:ilvl w:val="1"/>
          <w:numId w:val="16"/>
        </w:numPr>
        <w:spacing w:before="0" w:after="160"/>
        <w:jc w:val="both"/>
        <w:rPr>
          <w:color w:val="000000" w:themeColor="text1"/>
        </w:rPr>
      </w:pPr>
      <w:r w:rsidRPr="00B26D38">
        <w:rPr>
          <w:color w:val="000000" w:themeColor="text1"/>
        </w:rPr>
        <w:t>F</w:t>
      </w:r>
      <w:r w:rsidRPr="00607AD8">
        <w:rPr>
          <w:color w:val="000000" w:themeColor="text1"/>
        </w:rPr>
        <w:t xml:space="preserve">ormularz ofertowy </w:t>
      </w:r>
    </w:p>
    <w:p w14:paraId="3F5FA6E5" w14:textId="77777777" w:rsidR="005A117C" w:rsidRPr="001F1085" w:rsidRDefault="005A117C" w:rsidP="005A117C">
      <w:pPr>
        <w:pStyle w:val="Akapitzlist"/>
        <w:numPr>
          <w:ilvl w:val="1"/>
          <w:numId w:val="16"/>
        </w:numPr>
        <w:rPr>
          <w:color w:val="000000" w:themeColor="text1"/>
        </w:rPr>
      </w:pPr>
      <w:r w:rsidRPr="001F1085">
        <w:rPr>
          <w:color w:val="000000" w:themeColor="text1"/>
        </w:rPr>
        <w:t xml:space="preserve">Dokumenty potwierdzające spełnienie warunków określonych w pkt 5.2 ZO; </w:t>
      </w:r>
    </w:p>
    <w:p w14:paraId="53927B6D" w14:textId="77777777" w:rsidR="005A117C" w:rsidRPr="00607AD8" w:rsidRDefault="005A117C" w:rsidP="005A117C">
      <w:pPr>
        <w:pStyle w:val="Akapitzlist"/>
        <w:numPr>
          <w:ilvl w:val="1"/>
          <w:numId w:val="16"/>
        </w:numPr>
        <w:spacing w:before="0" w:after="160"/>
        <w:jc w:val="both"/>
        <w:rPr>
          <w:color w:val="000000" w:themeColor="text1"/>
        </w:rPr>
      </w:pPr>
      <w:r w:rsidRPr="00607AD8">
        <w:rPr>
          <w:color w:val="000000" w:themeColor="text1"/>
        </w:rPr>
        <w:t>Oświadczenie o braku podstaw do wykluczenia (stanowiące część formularza ofertowego);</w:t>
      </w:r>
    </w:p>
    <w:p w14:paraId="3595F571" w14:textId="77777777" w:rsidR="005A117C" w:rsidRPr="00C26358" w:rsidRDefault="005A117C" w:rsidP="005A117C">
      <w:pPr>
        <w:pStyle w:val="Akapitzlist"/>
        <w:numPr>
          <w:ilvl w:val="1"/>
          <w:numId w:val="16"/>
        </w:numPr>
        <w:spacing w:before="0" w:after="160"/>
        <w:jc w:val="both"/>
      </w:pPr>
      <w:r w:rsidRPr="005A3AE4">
        <w:rPr>
          <w:color w:val="000000" w:themeColor="text1"/>
        </w:rPr>
        <w:t xml:space="preserve">Oświadczenie wymagane od Wykonawcy w zakresie wypełnienia obowiązków informacyjnych </w:t>
      </w:r>
      <w:r w:rsidRPr="00C26358">
        <w:t xml:space="preserve">wynikających z RODO (stanowiące część formularza ofertowego). </w:t>
      </w:r>
    </w:p>
    <w:p w14:paraId="283CF2C1" w14:textId="7B55D37D" w:rsidR="005B1F02" w:rsidRDefault="005B1F02" w:rsidP="00114EF4">
      <w:pPr>
        <w:pStyle w:val="Akapitzlist"/>
        <w:numPr>
          <w:ilvl w:val="1"/>
          <w:numId w:val="16"/>
        </w:numPr>
        <w:spacing w:before="0" w:after="160"/>
        <w:jc w:val="both"/>
      </w:pPr>
      <w:r>
        <w:t>Aktualny dokument rejestrowy - w przypadku, gdy Zamawiający nie może go uzyskać</w:t>
      </w:r>
      <w:r>
        <w:br/>
        <w:t xml:space="preserve">z bezpłatnych, dostępnych w języku polskim baz danych rejestrowych np. https://ems.ms.gov.pl/ i/lub https://prod.ceidg.gov.pl/  </w:t>
      </w:r>
    </w:p>
    <w:p w14:paraId="5D8ED503" w14:textId="4A45E0F1" w:rsidR="009B5520" w:rsidRDefault="007737B0" w:rsidP="00190FA3">
      <w:pPr>
        <w:pStyle w:val="Akapitzlist"/>
        <w:numPr>
          <w:ilvl w:val="1"/>
          <w:numId w:val="16"/>
        </w:numPr>
        <w:spacing w:before="0" w:after="160"/>
        <w:jc w:val="both"/>
      </w:pPr>
      <w:r w:rsidRPr="00C70442">
        <w:t>Pełnomocnictwo – jeżeli ofertę podpisuje osoba upoważniona</w:t>
      </w:r>
      <w:r w:rsidR="007A0E60">
        <w:t>.</w:t>
      </w:r>
    </w:p>
    <w:p w14:paraId="5D8ED504" w14:textId="77777777" w:rsidR="00A473B8" w:rsidRDefault="00A473B8" w:rsidP="001A6E3A">
      <w:pPr>
        <w:jc w:val="both"/>
        <w:rPr>
          <w:color w:val="000000" w:themeColor="text1"/>
        </w:rPr>
      </w:pPr>
      <w:r w:rsidRPr="00E050D2">
        <w:rPr>
          <w:color w:val="000000" w:themeColor="text1"/>
        </w:rPr>
        <w:t>Wszystkie składane przez Wykonawcę dokumenty powinny zostać złożone w formie oryginałów lub kserokopii potwierdzonej za zgodność z oryginałem przez Wykonawcę</w:t>
      </w:r>
      <w:r>
        <w:rPr>
          <w:color w:val="000000" w:themeColor="text1"/>
        </w:rPr>
        <w:t xml:space="preserve">. </w:t>
      </w:r>
      <w:r w:rsidRPr="00AA1D60">
        <w:rPr>
          <w:color w:val="000000" w:themeColor="text1"/>
        </w:rPr>
        <w:t>Potwierdzenia za zgodność dokonuje osoba do tego upoważniona, która podpisuje ofertę.</w:t>
      </w:r>
    </w:p>
    <w:p w14:paraId="5D8ED505" w14:textId="77777777" w:rsidR="00A473B8" w:rsidRPr="00536519" w:rsidRDefault="00A473B8" w:rsidP="001A6E3A">
      <w:pPr>
        <w:jc w:val="both"/>
        <w:rPr>
          <w:color w:val="000000" w:themeColor="text1"/>
        </w:rPr>
      </w:pPr>
      <w:r w:rsidRPr="00536519">
        <w:rPr>
          <w:color w:val="000000" w:themeColor="text1"/>
        </w:rPr>
        <w:t>W przypadku, gdy oferta wraz z załącznikami podpisywana jest przez pełnomocnika, tj. osobę, której umocowanie do reprezentowania Wykonawcy składającego ofertę nie wynika z właściwego Rejestru, do oferty należy dołączyć stosowne pełnomocnictwo w oryginale lub uwierzytelnionej kopii poświadczonej za zgodność z oryginałem.</w:t>
      </w:r>
    </w:p>
    <w:p w14:paraId="5D8ED506" w14:textId="77777777" w:rsidR="00A473B8" w:rsidRPr="00536519" w:rsidRDefault="00A473B8" w:rsidP="001A6E3A">
      <w:pPr>
        <w:jc w:val="both"/>
        <w:rPr>
          <w:color w:val="000000" w:themeColor="text1"/>
        </w:rPr>
      </w:pPr>
      <w:r w:rsidRPr="00536519">
        <w:rPr>
          <w:color w:val="000000" w:themeColor="text1"/>
        </w:rPr>
        <w:t>W przypadku przedstawienia kserokopii poświadczonych za zgodność z oryginałem wybrany Wykonawca może zostać zobowiązany przed podpisaniem umowy do przedstawienia oryginałów tych dokumentów.</w:t>
      </w:r>
    </w:p>
    <w:p w14:paraId="5D8ED507" w14:textId="31C95AB9" w:rsidR="00A473B8" w:rsidRDefault="00A473B8" w:rsidP="001A6E3A">
      <w:pPr>
        <w:jc w:val="both"/>
        <w:rPr>
          <w:color w:val="000000" w:themeColor="text1"/>
        </w:rPr>
      </w:pPr>
      <w:r w:rsidRPr="00536519">
        <w:rPr>
          <w:color w:val="000000" w:themeColor="text1"/>
        </w:rPr>
        <w:t xml:space="preserve">Zamawiający na etapie przed podpisaniem umowy z wybranym w postępowaniu ofertowym Wykonawcą, może żądać od Wykonawcy </w:t>
      </w:r>
      <w:r w:rsidR="00754B00" w:rsidRPr="00536519">
        <w:rPr>
          <w:color w:val="000000" w:themeColor="text1"/>
        </w:rPr>
        <w:t xml:space="preserve">przedstawienia </w:t>
      </w:r>
      <w:r w:rsidRPr="00536519">
        <w:rPr>
          <w:color w:val="000000" w:themeColor="text1"/>
        </w:rPr>
        <w:t>dodatkowych dokumentów potwierdzających zgodność oświadczeń ze stanem faktycznym.</w:t>
      </w:r>
    </w:p>
    <w:p w14:paraId="5D8ED508" w14:textId="77777777" w:rsidR="00A473B8" w:rsidRPr="002E4078" w:rsidRDefault="00A473B8" w:rsidP="001A6E3A">
      <w:pPr>
        <w:jc w:val="both"/>
        <w:rPr>
          <w:b/>
          <w:bCs/>
        </w:rPr>
      </w:pPr>
      <w:r w:rsidRPr="002E4078">
        <w:rPr>
          <w:b/>
          <w:bCs/>
        </w:rPr>
        <w:t>Dokumenty wydane w językach innych niż polski</w:t>
      </w:r>
      <w:r w:rsidR="001A6E3A" w:rsidRPr="002E4078">
        <w:rPr>
          <w:b/>
          <w:bCs/>
        </w:rPr>
        <w:t xml:space="preserve"> </w:t>
      </w:r>
      <w:r w:rsidRPr="002E4078">
        <w:rPr>
          <w:b/>
          <w:bCs/>
        </w:rPr>
        <w:t>należy przedłożyć wraz z tłumaczeniem na język polski. Zamawiający nie wymaga tłumaczenia przysięgłego.</w:t>
      </w:r>
    </w:p>
    <w:p w14:paraId="5D8ED509" w14:textId="5CAD1310" w:rsidR="00A473B8" w:rsidRPr="00356A1B" w:rsidRDefault="00A473B8" w:rsidP="001A6E3A">
      <w:pPr>
        <w:jc w:val="both"/>
      </w:pPr>
      <w:r w:rsidRPr="00906A61">
        <w:t>W sytuacji stwierdzenia na etapie badania oferty</w:t>
      </w:r>
      <w:r w:rsidRPr="00DB300B">
        <w:t xml:space="preserve"> niewykazania spełnienia warunku podmiotowego, bądź niewykazania niespełnienia przesłanek wykluczenia</w:t>
      </w:r>
      <w:r w:rsidR="00DB300B" w:rsidRPr="00DB300B">
        <w:t>,</w:t>
      </w:r>
      <w:r w:rsidRPr="00DB300B">
        <w:t xml:space="preserve"> Zamawiający dopuszcza jednokrotne wezwanie wykonawcy do złożenia/uzupełnienia wymaganego dokumentu.</w:t>
      </w:r>
      <w:r w:rsidRPr="00356A1B">
        <w:t xml:space="preserve"> </w:t>
      </w:r>
    </w:p>
    <w:p w14:paraId="5D8ED50B" w14:textId="286C8D31" w:rsidR="00A473B8" w:rsidRDefault="00237788" w:rsidP="009B5520">
      <w:r w:rsidRPr="00237788">
        <w:t xml:space="preserve">W przypadku nie załączenia do oferty wymaganych dokumentów Zamawiający dopuszcza jednokrotne wezwanie do złożenia lub uzupełnienia wymaganych dokumentów.  </w:t>
      </w:r>
    </w:p>
    <w:p w14:paraId="367498EF" w14:textId="77777777" w:rsidR="00FD229F" w:rsidRPr="009B5520" w:rsidRDefault="00FD229F" w:rsidP="009B5520"/>
    <w:p w14:paraId="5D8ED50C" w14:textId="77777777" w:rsidR="00A432EC" w:rsidRDefault="00A432EC" w:rsidP="00A432EC">
      <w:pPr>
        <w:pStyle w:val="Nagwek2"/>
      </w:pPr>
      <w:r>
        <w:t>Dodatkowe warunki udziału</w:t>
      </w:r>
    </w:p>
    <w:p w14:paraId="1A6036CA" w14:textId="77777777" w:rsidR="00C065D5" w:rsidRDefault="00C065D5" w:rsidP="00C065D5">
      <w:r>
        <w:t xml:space="preserve">Zamawiający nie formułuje warunku w tym zakresie. </w:t>
      </w:r>
    </w:p>
    <w:p w14:paraId="76008124" w14:textId="77777777" w:rsidR="006F75F4" w:rsidRPr="006F75F4" w:rsidRDefault="006F75F4" w:rsidP="006F75F4"/>
    <w:p w14:paraId="5D8ED50F" w14:textId="440C4009" w:rsidR="00BD5427" w:rsidRDefault="004002C1" w:rsidP="00BD5427">
      <w:pPr>
        <w:pStyle w:val="Nagwek1"/>
        <w:ind w:left="431" w:hanging="431"/>
      </w:pPr>
      <w:r>
        <w:t xml:space="preserve">Zamawiający nie formułuje warunku w tym zakresie. </w:t>
      </w:r>
      <w:r w:rsidR="00BD5427">
        <w:t xml:space="preserve">Kryteria oceny ofert wraz z informacją o wagach punktowych lub procentowych przypisanych do poszczególnych kryteriów oceny oferty i </w:t>
      </w:r>
      <w:r w:rsidR="00BD5427">
        <w:lastRenderedPageBreak/>
        <w:t>sposobem przyznawania punktacji za spełnienie danego kryterium oceny ofert</w:t>
      </w:r>
    </w:p>
    <w:p w14:paraId="5D8ED510" w14:textId="77777777" w:rsidR="00D56A14" w:rsidRDefault="00D56A14" w:rsidP="00D56A14">
      <w:pPr>
        <w:pStyle w:val="Nagwek2"/>
      </w:pPr>
      <w:r>
        <w:t>Kryteria oceny ofert i ich wagi punktowe</w:t>
      </w:r>
    </w:p>
    <w:p w14:paraId="5D8ED511" w14:textId="77777777" w:rsidR="00DF7C20" w:rsidRPr="008702DD" w:rsidRDefault="007B5EEC" w:rsidP="00DF7C20">
      <w:r w:rsidRPr="008702DD">
        <w:t>Ustala się następujące kryteria oceny ofert</w:t>
      </w:r>
      <w:r w:rsidR="00353FAE" w:rsidRPr="008702DD">
        <w:t xml:space="preserve"> (1% = 1 pkt)</w:t>
      </w:r>
      <w:r w:rsidRPr="008702DD">
        <w:t>:</w:t>
      </w:r>
    </w:p>
    <w:p w14:paraId="7679AF21" w14:textId="77777777" w:rsidR="00A04023" w:rsidRDefault="00A04023" w:rsidP="00A04023">
      <w:pPr>
        <w:spacing w:before="0" w:after="160"/>
        <w:jc w:val="both"/>
        <w:rPr>
          <w:iCs/>
        </w:rPr>
      </w:pPr>
    </w:p>
    <w:p w14:paraId="58639B17" w14:textId="77777777" w:rsidR="00A04023" w:rsidRPr="00A04023" w:rsidRDefault="00A04023" w:rsidP="00A04023">
      <w:pPr>
        <w:spacing w:before="0" w:after="160"/>
        <w:jc w:val="both"/>
        <w:rPr>
          <w:iCs/>
        </w:rPr>
      </w:pPr>
      <w:r w:rsidRPr="00A04023">
        <w:rPr>
          <w:iCs/>
        </w:rPr>
        <w:t>Zamawiający dokona wyboru najkorzystniejszej oferty na podstawie następujących kryteriów oceny ofert, przyznając punkty w skali 0-100 pkt:</w:t>
      </w:r>
    </w:p>
    <w:tbl>
      <w:tblPr>
        <w:tblStyle w:val="Tabela-Siatka1"/>
        <w:tblW w:w="0" w:type="auto"/>
        <w:tblLook w:val="04A0" w:firstRow="1" w:lastRow="0" w:firstColumn="1" w:lastColumn="0" w:noHBand="0" w:noVBand="1"/>
      </w:tblPr>
      <w:tblGrid>
        <w:gridCol w:w="741"/>
        <w:gridCol w:w="4604"/>
        <w:gridCol w:w="1278"/>
        <w:gridCol w:w="2439"/>
      </w:tblGrid>
      <w:tr w:rsidR="00A04023" w:rsidRPr="00A04023" w14:paraId="03445249" w14:textId="77777777" w:rsidTr="551FB84B">
        <w:tc>
          <w:tcPr>
            <w:tcW w:w="0" w:type="auto"/>
            <w:hideMark/>
          </w:tcPr>
          <w:p w14:paraId="0041B580" w14:textId="77777777" w:rsidR="00A04023" w:rsidRPr="00A04023" w:rsidRDefault="00A04023" w:rsidP="00A04023">
            <w:pPr>
              <w:spacing w:before="0" w:after="160"/>
              <w:jc w:val="both"/>
              <w:rPr>
                <w:b/>
                <w:bCs/>
                <w:iCs/>
                <w:sz w:val="20"/>
                <w:szCs w:val="20"/>
              </w:rPr>
            </w:pPr>
            <w:r w:rsidRPr="00A04023">
              <w:rPr>
                <w:b/>
                <w:bCs/>
                <w:iCs/>
                <w:sz w:val="20"/>
                <w:szCs w:val="20"/>
              </w:rPr>
              <w:t>Lp.</w:t>
            </w:r>
          </w:p>
        </w:tc>
        <w:tc>
          <w:tcPr>
            <w:tcW w:w="0" w:type="auto"/>
            <w:hideMark/>
          </w:tcPr>
          <w:p w14:paraId="73DC9171" w14:textId="77777777" w:rsidR="00A04023" w:rsidRPr="00A04023" w:rsidRDefault="00A04023" w:rsidP="00A04023">
            <w:pPr>
              <w:spacing w:before="0" w:after="160"/>
              <w:jc w:val="both"/>
              <w:rPr>
                <w:b/>
                <w:bCs/>
                <w:iCs/>
                <w:sz w:val="20"/>
                <w:szCs w:val="20"/>
              </w:rPr>
            </w:pPr>
            <w:r w:rsidRPr="00A04023">
              <w:rPr>
                <w:b/>
                <w:bCs/>
                <w:iCs/>
                <w:sz w:val="20"/>
                <w:szCs w:val="20"/>
              </w:rPr>
              <w:t>Kryterium</w:t>
            </w:r>
          </w:p>
        </w:tc>
        <w:tc>
          <w:tcPr>
            <w:tcW w:w="0" w:type="auto"/>
            <w:hideMark/>
          </w:tcPr>
          <w:p w14:paraId="6FC480C1" w14:textId="77777777" w:rsidR="00A04023" w:rsidRPr="00A04023" w:rsidRDefault="00A04023" w:rsidP="00A04023">
            <w:pPr>
              <w:spacing w:before="0" w:after="160"/>
              <w:jc w:val="both"/>
              <w:rPr>
                <w:b/>
                <w:bCs/>
                <w:iCs/>
                <w:sz w:val="20"/>
                <w:szCs w:val="20"/>
              </w:rPr>
            </w:pPr>
            <w:r w:rsidRPr="00A04023">
              <w:rPr>
                <w:b/>
                <w:bCs/>
                <w:iCs/>
                <w:sz w:val="20"/>
                <w:szCs w:val="20"/>
              </w:rPr>
              <w:t>Oznaczenie</w:t>
            </w:r>
          </w:p>
        </w:tc>
        <w:tc>
          <w:tcPr>
            <w:tcW w:w="0" w:type="auto"/>
            <w:hideMark/>
          </w:tcPr>
          <w:p w14:paraId="608C5922" w14:textId="77777777" w:rsidR="00A04023" w:rsidRPr="00A04023" w:rsidRDefault="00A04023" w:rsidP="00A04023">
            <w:pPr>
              <w:spacing w:before="0" w:after="160"/>
              <w:jc w:val="both"/>
              <w:rPr>
                <w:b/>
                <w:bCs/>
                <w:iCs/>
                <w:sz w:val="20"/>
                <w:szCs w:val="20"/>
              </w:rPr>
            </w:pPr>
            <w:r w:rsidRPr="00A04023">
              <w:rPr>
                <w:b/>
                <w:bCs/>
                <w:iCs/>
                <w:sz w:val="20"/>
                <w:szCs w:val="20"/>
              </w:rPr>
              <w:t>Waga (max. liczba punktów)</w:t>
            </w:r>
          </w:p>
        </w:tc>
      </w:tr>
      <w:tr w:rsidR="00A04023" w:rsidRPr="00A04023" w14:paraId="75B783F4" w14:textId="77777777" w:rsidTr="551FB84B">
        <w:tc>
          <w:tcPr>
            <w:tcW w:w="0" w:type="auto"/>
            <w:hideMark/>
          </w:tcPr>
          <w:p w14:paraId="6F156154" w14:textId="77777777" w:rsidR="00A04023" w:rsidRPr="00A04023" w:rsidRDefault="00A04023" w:rsidP="00A04023">
            <w:pPr>
              <w:spacing w:before="0" w:after="160"/>
              <w:jc w:val="both"/>
              <w:rPr>
                <w:iCs/>
                <w:sz w:val="20"/>
                <w:szCs w:val="20"/>
              </w:rPr>
            </w:pPr>
            <w:r w:rsidRPr="00A04023">
              <w:rPr>
                <w:iCs/>
                <w:sz w:val="20"/>
                <w:szCs w:val="20"/>
              </w:rPr>
              <w:t>1.</w:t>
            </w:r>
          </w:p>
        </w:tc>
        <w:tc>
          <w:tcPr>
            <w:tcW w:w="0" w:type="auto"/>
            <w:hideMark/>
          </w:tcPr>
          <w:p w14:paraId="2243D72B" w14:textId="77777777" w:rsidR="00A04023" w:rsidRPr="00A04023" w:rsidRDefault="00A04023" w:rsidP="00A04023">
            <w:pPr>
              <w:spacing w:before="0" w:after="160"/>
              <w:jc w:val="both"/>
              <w:rPr>
                <w:iCs/>
                <w:sz w:val="20"/>
                <w:szCs w:val="20"/>
              </w:rPr>
            </w:pPr>
            <w:r w:rsidRPr="00A04023">
              <w:rPr>
                <w:iCs/>
                <w:sz w:val="20"/>
                <w:szCs w:val="20"/>
              </w:rPr>
              <w:t>Cena netto oferty</w:t>
            </w:r>
          </w:p>
        </w:tc>
        <w:tc>
          <w:tcPr>
            <w:tcW w:w="0" w:type="auto"/>
            <w:hideMark/>
          </w:tcPr>
          <w:p w14:paraId="1FA25C92" w14:textId="77777777" w:rsidR="00A04023" w:rsidRPr="00A04023" w:rsidRDefault="00A04023" w:rsidP="00A04023">
            <w:pPr>
              <w:spacing w:before="0" w:after="160"/>
              <w:jc w:val="center"/>
              <w:rPr>
                <w:iCs/>
                <w:sz w:val="20"/>
                <w:szCs w:val="20"/>
              </w:rPr>
            </w:pPr>
            <w:r w:rsidRPr="00A04023">
              <w:rPr>
                <w:iCs/>
                <w:sz w:val="20"/>
                <w:szCs w:val="20"/>
              </w:rPr>
              <w:t>C</w:t>
            </w:r>
          </w:p>
        </w:tc>
        <w:tc>
          <w:tcPr>
            <w:tcW w:w="0" w:type="auto"/>
            <w:hideMark/>
          </w:tcPr>
          <w:p w14:paraId="32C61F9C" w14:textId="5A9E3B81" w:rsidR="00A04023" w:rsidRPr="00A04023" w:rsidRDefault="00A04023" w:rsidP="4E61CAD8">
            <w:pPr>
              <w:spacing w:before="0" w:after="160"/>
              <w:jc w:val="center"/>
              <w:rPr>
                <w:sz w:val="20"/>
                <w:szCs w:val="20"/>
              </w:rPr>
            </w:pPr>
            <w:r w:rsidRPr="551FB84B">
              <w:rPr>
                <w:sz w:val="20"/>
                <w:szCs w:val="20"/>
              </w:rPr>
              <w:t>60 pkt</w:t>
            </w:r>
          </w:p>
        </w:tc>
      </w:tr>
      <w:tr w:rsidR="00A04023" w:rsidRPr="00A04023" w14:paraId="7CD194F9" w14:textId="77777777" w:rsidTr="551FB84B">
        <w:tc>
          <w:tcPr>
            <w:tcW w:w="0" w:type="auto"/>
            <w:hideMark/>
          </w:tcPr>
          <w:p w14:paraId="1C4E1124" w14:textId="77777777" w:rsidR="00A04023" w:rsidRPr="00A04023" w:rsidRDefault="00A04023" w:rsidP="00A04023">
            <w:pPr>
              <w:spacing w:before="0" w:after="160"/>
              <w:jc w:val="both"/>
              <w:rPr>
                <w:iCs/>
                <w:sz w:val="20"/>
                <w:szCs w:val="20"/>
              </w:rPr>
            </w:pPr>
            <w:r w:rsidRPr="00A04023">
              <w:rPr>
                <w:iCs/>
                <w:sz w:val="20"/>
                <w:szCs w:val="20"/>
              </w:rPr>
              <w:t>2.</w:t>
            </w:r>
          </w:p>
        </w:tc>
        <w:tc>
          <w:tcPr>
            <w:tcW w:w="0" w:type="auto"/>
            <w:hideMark/>
          </w:tcPr>
          <w:p w14:paraId="79F46253" w14:textId="77777777" w:rsidR="00A04023" w:rsidRPr="00A04023" w:rsidRDefault="00A04023" w:rsidP="00A04023">
            <w:pPr>
              <w:spacing w:before="0" w:after="160"/>
              <w:jc w:val="both"/>
              <w:rPr>
                <w:iCs/>
                <w:sz w:val="20"/>
                <w:szCs w:val="20"/>
              </w:rPr>
            </w:pPr>
            <w:r w:rsidRPr="00A04023">
              <w:rPr>
                <w:iCs/>
                <w:sz w:val="20"/>
                <w:szCs w:val="20"/>
              </w:rPr>
              <w:t>Okres gwarancji jakości</w:t>
            </w:r>
          </w:p>
        </w:tc>
        <w:tc>
          <w:tcPr>
            <w:tcW w:w="0" w:type="auto"/>
            <w:hideMark/>
          </w:tcPr>
          <w:p w14:paraId="2F6CF899" w14:textId="77777777" w:rsidR="00A04023" w:rsidRPr="00A04023" w:rsidRDefault="00A04023" w:rsidP="00A04023">
            <w:pPr>
              <w:spacing w:before="0" w:after="160"/>
              <w:jc w:val="center"/>
              <w:rPr>
                <w:iCs/>
                <w:sz w:val="20"/>
                <w:szCs w:val="20"/>
              </w:rPr>
            </w:pPr>
            <w:r w:rsidRPr="00A04023">
              <w:rPr>
                <w:iCs/>
                <w:sz w:val="20"/>
                <w:szCs w:val="20"/>
              </w:rPr>
              <w:t>G</w:t>
            </w:r>
          </w:p>
        </w:tc>
        <w:tc>
          <w:tcPr>
            <w:tcW w:w="0" w:type="auto"/>
            <w:hideMark/>
          </w:tcPr>
          <w:p w14:paraId="0289D589" w14:textId="6AB22F33" w:rsidR="00A04023" w:rsidRPr="00A04023" w:rsidRDefault="47DCA8D2" w:rsidP="4E61CAD8">
            <w:pPr>
              <w:spacing w:before="0" w:after="160"/>
              <w:jc w:val="center"/>
              <w:rPr>
                <w:sz w:val="20"/>
                <w:szCs w:val="20"/>
              </w:rPr>
            </w:pPr>
            <w:r w:rsidRPr="551FB84B">
              <w:rPr>
                <w:sz w:val="20"/>
                <w:szCs w:val="20"/>
              </w:rPr>
              <w:t>20</w:t>
            </w:r>
            <w:r w:rsidR="00A04023" w:rsidRPr="551FB84B">
              <w:rPr>
                <w:sz w:val="20"/>
                <w:szCs w:val="20"/>
              </w:rPr>
              <w:t xml:space="preserve"> pkt</w:t>
            </w:r>
          </w:p>
        </w:tc>
      </w:tr>
      <w:tr w:rsidR="00A04023" w:rsidRPr="00A04023" w14:paraId="11BEB3A8" w14:textId="77777777" w:rsidTr="551FB84B">
        <w:tc>
          <w:tcPr>
            <w:tcW w:w="0" w:type="auto"/>
            <w:hideMark/>
          </w:tcPr>
          <w:p w14:paraId="0F4D1B1C" w14:textId="77777777" w:rsidR="00A04023" w:rsidRPr="00A04023" w:rsidRDefault="00A04023" w:rsidP="00A04023">
            <w:pPr>
              <w:spacing w:before="0" w:after="160"/>
              <w:jc w:val="both"/>
              <w:rPr>
                <w:iCs/>
                <w:sz w:val="20"/>
                <w:szCs w:val="20"/>
              </w:rPr>
            </w:pPr>
            <w:r w:rsidRPr="00A04023">
              <w:rPr>
                <w:iCs/>
                <w:sz w:val="20"/>
                <w:szCs w:val="20"/>
              </w:rPr>
              <w:t>3.</w:t>
            </w:r>
          </w:p>
        </w:tc>
        <w:tc>
          <w:tcPr>
            <w:tcW w:w="0" w:type="auto"/>
            <w:hideMark/>
          </w:tcPr>
          <w:p w14:paraId="1C15B4F3" w14:textId="77777777" w:rsidR="00A04023" w:rsidRPr="00A04023" w:rsidRDefault="00A04023" w:rsidP="00A04023">
            <w:pPr>
              <w:spacing w:before="0" w:after="160"/>
              <w:jc w:val="both"/>
              <w:rPr>
                <w:iCs/>
                <w:sz w:val="20"/>
                <w:szCs w:val="20"/>
              </w:rPr>
            </w:pPr>
            <w:r w:rsidRPr="00A04023">
              <w:rPr>
                <w:b/>
                <w:bCs/>
                <w:iCs/>
                <w:sz w:val="20"/>
                <w:szCs w:val="20"/>
              </w:rPr>
              <w:t>Aspekt ekologiczny: Efektywność energetyczna</w:t>
            </w:r>
          </w:p>
        </w:tc>
        <w:tc>
          <w:tcPr>
            <w:tcW w:w="0" w:type="auto"/>
            <w:hideMark/>
          </w:tcPr>
          <w:p w14:paraId="07CB9577" w14:textId="77777777" w:rsidR="00A04023" w:rsidRPr="00A04023" w:rsidRDefault="00A04023" w:rsidP="00A04023">
            <w:pPr>
              <w:spacing w:before="0" w:after="160"/>
              <w:jc w:val="center"/>
              <w:rPr>
                <w:iCs/>
                <w:sz w:val="20"/>
                <w:szCs w:val="20"/>
              </w:rPr>
            </w:pPr>
            <w:r w:rsidRPr="00A04023">
              <w:rPr>
                <w:iCs/>
                <w:sz w:val="20"/>
                <w:szCs w:val="20"/>
              </w:rPr>
              <w:t>E</w:t>
            </w:r>
          </w:p>
        </w:tc>
        <w:tc>
          <w:tcPr>
            <w:tcW w:w="0" w:type="auto"/>
            <w:hideMark/>
          </w:tcPr>
          <w:p w14:paraId="283198C6" w14:textId="48F7AD59" w:rsidR="00A04023" w:rsidRPr="00A04023" w:rsidRDefault="00A04023" w:rsidP="4E61CAD8">
            <w:pPr>
              <w:spacing w:before="0" w:after="160"/>
              <w:jc w:val="center"/>
              <w:rPr>
                <w:sz w:val="20"/>
                <w:szCs w:val="20"/>
              </w:rPr>
            </w:pPr>
            <w:r w:rsidRPr="551FB84B">
              <w:rPr>
                <w:sz w:val="20"/>
                <w:szCs w:val="20"/>
              </w:rPr>
              <w:t>1</w:t>
            </w:r>
            <w:r w:rsidR="6F5D68D2" w:rsidRPr="551FB84B">
              <w:rPr>
                <w:sz w:val="20"/>
                <w:szCs w:val="20"/>
              </w:rPr>
              <w:t>0</w:t>
            </w:r>
            <w:r w:rsidRPr="551FB84B">
              <w:rPr>
                <w:sz w:val="20"/>
                <w:szCs w:val="20"/>
              </w:rPr>
              <w:t xml:space="preserve"> pkt</w:t>
            </w:r>
          </w:p>
        </w:tc>
      </w:tr>
      <w:tr w:rsidR="00A04023" w:rsidRPr="00A04023" w14:paraId="31470804" w14:textId="77777777" w:rsidTr="551FB84B">
        <w:tc>
          <w:tcPr>
            <w:tcW w:w="0" w:type="auto"/>
            <w:hideMark/>
          </w:tcPr>
          <w:p w14:paraId="5BFEF1B2" w14:textId="77777777" w:rsidR="00A04023" w:rsidRPr="00A04023" w:rsidRDefault="00A04023" w:rsidP="00A04023">
            <w:pPr>
              <w:spacing w:before="0" w:after="160"/>
              <w:jc w:val="both"/>
              <w:rPr>
                <w:iCs/>
                <w:sz w:val="20"/>
                <w:szCs w:val="20"/>
              </w:rPr>
            </w:pPr>
            <w:r w:rsidRPr="00A04023">
              <w:rPr>
                <w:iCs/>
                <w:sz w:val="20"/>
                <w:szCs w:val="20"/>
              </w:rPr>
              <w:t>4.</w:t>
            </w:r>
          </w:p>
        </w:tc>
        <w:tc>
          <w:tcPr>
            <w:tcW w:w="0" w:type="auto"/>
            <w:hideMark/>
          </w:tcPr>
          <w:p w14:paraId="5E8B264F" w14:textId="77777777" w:rsidR="00A04023" w:rsidRPr="00A04023" w:rsidRDefault="00A04023" w:rsidP="00A04023">
            <w:pPr>
              <w:spacing w:before="0" w:after="160"/>
              <w:jc w:val="both"/>
              <w:rPr>
                <w:iCs/>
                <w:sz w:val="20"/>
                <w:szCs w:val="20"/>
              </w:rPr>
            </w:pPr>
            <w:r w:rsidRPr="00A04023">
              <w:rPr>
                <w:b/>
                <w:bCs/>
                <w:iCs/>
                <w:sz w:val="20"/>
                <w:szCs w:val="20"/>
              </w:rPr>
              <w:t>Aspekt ekologiczny (Zasada 6R): Minimalizacja odpadów</w:t>
            </w:r>
          </w:p>
        </w:tc>
        <w:tc>
          <w:tcPr>
            <w:tcW w:w="0" w:type="auto"/>
            <w:hideMark/>
          </w:tcPr>
          <w:p w14:paraId="1B498D14" w14:textId="77777777" w:rsidR="00A04023" w:rsidRPr="00A04023" w:rsidRDefault="00A04023" w:rsidP="00A04023">
            <w:pPr>
              <w:spacing w:before="0" w:after="160"/>
              <w:jc w:val="center"/>
              <w:rPr>
                <w:iCs/>
                <w:sz w:val="20"/>
                <w:szCs w:val="20"/>
              </w:rPr>
            </w:pPr>
            <w:r w:rsidRPr="00A04023">
              <w:rPr>
                <w:iCs/>
                <w:sz w:val="20"/>
                <w:szCs w:val="20"/>
              </w:rPr>
              <w:t>O</w:t>
            </w:r>
          </w:p>
        </w:tc>
        <w:tc>
          <w:tcPr>
            <w:tcW w:w="0" w:type="auto"/>
            <w:hideMark/>
          </w:tcPr>
          <w:p w14:paraId="6FB5ECB6" w14:textId="47877260" w:rsidR="00A04023" w:rsidRPr="00A04023" w:rsidRDefault="00A04023" w:rsidP="4E61CAD8">
            <w:pPr>
              <w:spacing w:before="0" w:after="160"/>
              <w:jc w:val="center"/>
              <w:rPr>
                <w:sz w:val="20"/>
                <w:szCs w:val="20"/>
              </w:rPr>
            </w:pPr>
            <w:r w:rsidRPr="551FB84B">
              <w:rPr>
                <w:sz w:val="20"/>
                <w:szCs w:val="20"/>
              </w:rPr>
              <w:t>1</w:t>
            </w:r>
            <w:r w:rsidR="178AA03A" w:rsidRPr="551FB84B">
              <w:rPr>
                <w:sz w:val="20"/>
                <w:szCs w:val="20"/>
              </w:rPr>
              <w:t>0</w:t>
            </w:r>
            <w:r w:rsidRPr="551FB84B">
              <w:rPr>
                <w:sz w:val="20"/>
                <w:szCs w:val="20"/>
              </w:rPr>
              <w:t xml:space="preserve"> pkt</w:t>
            </w:r>
          </w:p>
        </w:tc>
      </w:tr>
      <w:tr w:rsidR="00A04023" w:rsidRPr="00A04023" w14:paraId="0C86072E" w14:textId="77777777" w:rsidTr="551FB84B">
        <w:tc>
          <w:tcPr>
            <w:tcW w:w="0" w:type="auto"/>
            <w:hideMark/>
          </w:tcPr>
          <w:p w14:paraId="0D0B4BB6" w14:textId="77777777" w:rsidR="00A04023" w:rsidRPr="00A04023" w:rsidRDefault="00A04023" w:rsidP="00A04023">
            <w:pPr>
              <w:spacing w:before="0" w:after="160"/>
              <w:jc w:val="both"/>
              <w:rPr>
                <w:iCs/>
                <w:sz w:val="20"/>
                <w:szCs w:val="20"/>
              </w:rPr>
            </w:pPr>
            <w:r w:rsidRPr="00A04023">
              <w:rPr>
                <w:b/>
                <w:bCs/>
                <w:iCs/>
                <w:sz w:val="20"/>
                <w:szCs w:val="20"/>
              </w:rPr>
              <w:t>Suma</w:t>
            </w:r>
          </w:p>
        </w:tc>
        <w:tc>
          <w:tcPr>
            <w:tcW w:w="0" w:type="auto"/>
            <w:hideMark/>
          </w:tcPr>
          <w:p w14:paraId="056438D2" w14:textId="77777777" w:rsidR="00A04023" w:rsidRPr="00A04023" w:rsidRDefault="00A04023" w:rsidP="00A04023">
            <w:pPr>
              <w:spacing w:before="0" w:after="160"/>
              <w:jc w:val="both"/>
              <w:rPr>
                <w:iCs/>
                <w:sz w:val="20"/>
                <w:szCs w:val="20"/>
              </w:rPr>
            </w:pPr>
          </w:p>
        </w:tc>
        <w:tc>
          <w:tcPr>
            <w:tcW w:w="0" w:type="auto"/>
            <w:hideMark/>
          </w:tcPr>
          <w:p w14:paraId="70E49080" w14:textId="77777777" w:rsidR="00A04023" w:rsidRPr="00A04023" w:rsidRDefault="00A04023" w:rsidP="00A04023">
            <w:pPr>
              <w:spacing w:before="0" w:after="160"/>
              <w:jc w:val="center"/>
              <w:rPr>
                <w:iCs/>
                <w:sz w:val="20"/>
                <w:szCs w:val="20"/>
              </w:rPr>
            </w:pPr>
          </w:p>
        </w:tc>
        <w:tc>
          <w:tcPr>
            <w:tcW w:w="0" w:type="auto"/>
            <w:hideMark/>
          </w:tcPr>
          <w:p w14:paraId="0B8871E5" w14:textId="77777777" w:rsidR="00A04023" w:rsidRPr="00A04023" w:rsidRDefault="00A04023" w:rsidP="00A04023">
            <w:pPr>
              <w:spacing w:before="0" w:after="160"/>
              <w:jc w:val="center"/>
              <w:rPr>
                <w:iCs/>
                <w:sz w:val="20"/>
                <w:szCs w:val="20"/>
              </w:rPr>
            </w:pPr>
            <w:r w:rsidRPr="00A04023">
              <w:rPr>
                <w:b/>
                <w:bCs/>
                <w:iCs/>
                <w:sz w:val="20"/>
                <w:szCs w:val="20"/>
              </w:rPr>
              <w:t>100 pkt</w:t>
            </w:r>
          </w:p>
        </w:tc>
      </w:tr>
    </w:tbl>
    <w:p w14:paraId="4A6DB09C" w14:textId="77777777" w:rsidR="00A04023" w:rsidRDefault="00A04023" w:rsidP="00A04023">
      <w:pPr>
        <w:spacing w:before="0" w:after="160"/>
        <w:jc w:val="both"/>
        <w:rPr>
          <w:iCs/>
        </w:rPr>
      </w:pPr>
    </w:p>
    <w:p w14:paraId="5D36C271" w14:textId="2F2D358F" w:rsidR="00A04023" w:rsidRPr="00A04023" w:rsidRDefault="00A04023" w:rsidP="00A04023">
      <w:pPr>
        <w:pStyle w:val="Nagwek2"/>
      </w:pPr>
      <w:r w:rsidRPr="00A04023">
        <w:t>Sposób oceny kryteriów</w:t>
      </w:r>
    </w:p>
    <w:p w14:paraId="18CE4F8E" w14:textId="77777777" w:rsidR="00A04023" w:rsidRPr="00A04023" w:rsidRDefault="00A04023" w:rsidP="00A04023">
      <w:pPr>
        <w:pStyle w:val="Nagwek3"/>
      </w:pPr>
      <w:r w:rsidRPr="00A04023">
        <w:t>Kryterium 1: Cena netto oferty (C) – waga 60 pkt</w:t>
      </w:r>
    </w:p>
    <w:p w14:paraId="3DCEC0A5" w14:textId="77777777" w:rsidR="00A04023" w:rsidRPr="00A04023" w:rsidRDefault="00A04023" w:rsidP="00A04023">
      <w:pPr>
        <w:numPr>
          <w:ilvl w:val="0"/>
          <w:numId w:val="43"/>
        </w:numPr>
        <w:spacing w:before="0" w:after="160"/>
        <w:jc w:val="both"/>
        <w:rPr>
          <w:iCs/>
        </w:rPr>
      </w:pPr>
      <w:r w:rsidRPr="00A04023">
        <w:rPr>
          <w:iCs/>
        </w:rPr>
        <w:t>Punkty zostaną obliczone według wzoru: C = (</w:t>
      </w:r>
      <w:proofErr w:type="spellStart"/>
      <w:r w:rsidRPr="00A04023">
        <w:rPr>
          <w:iCs/>
        </w:rPr>
        <w:t>C_min</w:t>
      </w:r>
      <w:proofErr w:type="spellEnd"/>
      <w:r w:rsidRPr="00A04023">
        <w:rPr>
          <w:iCs/>
        </w:rPr>
        <w:t xml:space="preserve"> / </w:t>
      </w:r>
      <w:proofErr w:type="spellStart"/>
      <w:r w:rsidRPr="00A04023">
        <w:rPr>
          <w:iCs/>
        </w:rPr>
        <w:t>C_bad</w:t>
      </w:r>
      <w:proofErr w:type="spellEnd"/>
      <w:r w:rsidRPr="00A04023">
        <w:rPr>
          <w:iCs/>
        </w:rPr>
        <w:t>) * 60 pkt</w:t>
      </w:r>
    </w:p>
    <w:p w14:paraId="3FC14D69" w14:textId="77777777" w:rsidR="00A04023" w:rsidRPr="00A04023" w:rsidRDefault="00A04023" w:rsidP="00A04023">
      <w:pPr>
        <w:numPr>
          <w:ilvl w:val="0"/>
          <w:numId w:val="43"/>
        </w:numPr>
        <w:spacing w:before="0" w:after="160"/>
        <w:jc w:val="both"/>
        <w:rPr>
          <w:iCs/>
        </w:rPr>
      </w:pPr>
      <w:r w:rsidRPr="00A04023">
        <w:rPr>
          <w:iCs/>
        </w:rPr>
        <w:t>Gdzie:</w:t>
      </w:r>
    </w:p>
    <w:p w14:paraId="75C39C51" w14:textId="77777777" w:rsidR="00A04023" w:rsidRPr="00A04023" w:rsidRDefault="00A04023" w:rsidP="00A04023">
      <w:pPr>
        <w:numPr>
          <w:ilvl w:val="1"/>
          <w:numId w:val="43"/>
        </w:numPr>
        <w:spacing w:before="0" w:after="160"/>
        <w:jc w:val="both"/>
        <w:rPr>
          <w:iCs/>
        </w:rPr>
      </w:pPr>
      <w:r w:rsidRPr="00A04023">
        <w:rPr>
          <w:iCs/>
        </w:rPr>
        <w:t>C – liczba punktów przyznanych badanej ofercie w kryterium ceny.</w:t>
      </w:r>
    </w:p>
    <w:p w14:paraId="6C50D432" w14:textId="77777777" w:rsidR="00A04023" w:rsidRPr="00A04023" w:rsidRDefault="00A04023" w:rsidP="00A04023">
      <w:pPr>
        <w:numPr>
          <w:ilvl w:val="1"/>
          <w:numId w:val="43"/>
        </w:numPr>
        <w:spacing w:before="0" w:after="160"/>
        <w:jc w:val="both"/>
        <w:rPr>
          <w:iCs/>
        </w:rPr>
      </w:pPr>
      <w:proofErr w:type="spellStart"/>
      <w:r w:rsidRPr="00A04023">
        <w:rPr>
          <w:iCs/>
        </w:rPr>
        <w:t>C_min</w:t>
      </w:r>
      <w:proofErr w:type="spellEnd"/>
      <w:r w:rsidRPr="00A04023">
        <w:rPr>
          <w:iCs/>
        </w:rPr>
        <w:t xml:space="preserve"> – najniższa cena netto spośród wszystkich ofert niepodlegających odrzuceniu.</w:t>
      </w:r>
    </w:p>
    <w:p w14:paraId="73E97D45" w14:textId="77777777" w:rsidR="00A04023" w:rsidRPr="00A04023" w:rsidRDefault="00A04023" w:rsidP="00A04023">
      <w:pPr>
        <w:numPr>
          <w:ilvl w:val="1"/>
          <w:numId w:val="43"/>
        </w:numPr>
        <w:spacing w:before="0" w:after="160"/>
        <w:jc w:val="both"/>
        <w:rPr>
          <w:iCs/>
        </w:rPr>
      </w:pPr>
      <w:proofErr w:type="spellStart"/>
      <w:r w:rsidRPr="00A04023">
        <w:rPr>
          <w:iCs/>
        </w:rPr>
        <w:t>C_bad</w:t>
      </w:r>
      <w:proofErr w:type="spellEnd"/>
      <w:r w:rsidRPr="00A04023">
        <w:rPr>
          <w:iCs/>
        </w:rPr>
        <w:t xml:space="preserve"> – cena netto badanej oferty.</w:t>
      </w:r>
    </w:p>
    <w:p w14:paraId="5F77AAB0" w14:textId="4A56B220" w:rsidR="00A04023" w:rsidRDefault="00A04023" w:rsidP="00A04023">
      <w:pPr>
        <w:pStyle w:val="Nagwek3"/>
      </w:pPr>
      <w:r>
        <w:t xml:space="preserve">Kryterium 2: Okres gwarancji jakości (G) – waga </w:t>
      </w:r>
      <w:r w:rsidR="779357F1">
        <w:t>20</w:t>
      </w:r>
      <w:r>
        <w:t xml:space="preserve"> pkt</w:t>
      </w:r>
    </w:p>
    <w:p w14:paraId="765C0E80" w14:textId="77777777" w:rsidR="00A04023" w:rsidRPr="00A04023" w:rsidRDefault="00A04023" w:rsidP="00A04023"/>
    <w:p w14:paraId="0CDC0E10" w14:textId="77777777" w:rsidR="00A04023" w:rsidRPr="00A04023" w:rsidRDefault="00A04023" w:rsidP="00A04023">
      <w:pPr>
        <w:numPr>
          <w:ilvl w:val="0"/>
          <w:numId w:val="44"/>
        </w:numPr>
        <w:spacing w:before="0" w:after="160"/>
        <w:jc w:val="both"/>
        <w:rPr>
          <w:iCs/>
        </w:rPr>
      </w:pPr>
      <w:r w:rsidRPr="00A04023">
        <w:rPr>
          <w:iCs/>
        </w:rPr>
        <w:t>Minimalny wymagany okres gwarancji wynosi 12 miesięcy. Oferty z krótszym okresem zostaną odrzucone.</w:t>
      </w:r>
    </w:p>
    <w:p w14:paraId="71143368" w14:textId="77777777" w:rsidR="00A04023" w:rsidRPr="00A04023" w:rsidRDefault="00A04023" w:rsidP="00A04023">
      <w:pPr>
        <w:numPr>
          <w:ilvl w:val="0"/>
          <w:numId w:val="44"/>
        </w:numPr>
        <w:spacing w:before="0" w:after="160"/>
        <w:jc w:val="both"/>
        <w:rPr>
          <w:iCs/>
        </w:rPr>
      </w:pPr>
      <w:r w:rsidRPr="00A04023">
        <w:rPr>
          <w:iCs/>
        </w:rPr>
        <w:t>Punkty zostaną obliczone liniowo, proporcjonalnie do zaoferowanego okresu, do maksymalnie 36 miesięcy. Okresy dłuższe niż 36 miesięcy otrzymają maksymalną liczbę punktów.</w:t>
      </w:r>
    </w:p>
    <w:p w14:paraId="2F051471" w14:textId="2F09C019" w:rsidR="00A04023" w:rsidRPr="00A04023" w:rsidRDefault="00A04023" w:rsidP="4E61CAD8">
      <w:pPr>
        <w:numPr>
          <w:ilvl w:val="0"/>
          <w:numId w:val="44"/>
        </w:numPr>
        <w:spacing w:before="0" w:after="160"/>
        <w:jc w:val="both"/>
      </w:pPr>
      <w:r>
        <w:t xml:space="preserve">Punkty zostaną obliczone według wzoru: </w:t>
      </w:r>
      <w:r w:rsidR="350A2A18">
        <w:t>G = ( (</w:t>
      </w:r>
      <w:proofErr w:type="spellStart"/>
      <w:r w:rsidR="350A2A18">
        <w:t>G_bad</w:t>
      </w:r>
      <w:proofErr w:type="spellEnd"/>
      <w:r w:rsidR="350A2A18">
        <w:t xml:space="preserve"> – </w:t>
      </w:r>
      <w:proofErr w:type="spellStart"/>
      <w:r w:rsidR="350A2A18">
        <w:t>G_min</w:t>
      </w:r>
      <w:proofErr w:type="spellEnd"/>
      <w:r w:rsidR="350A2A18">
        <w:t xml:space="preserve">) / 24 ) </w:t>
      </w:r>
      <w:r>
        <w:t xml:space="preserve"> * </w:t>
      </w:r>
      <w:r w:rsidR="4D004B3B">
        <w:t>20</w:t>
      </w:r>
      <w:r>
        <w:t xml:space="preserve"> pkt</w:t>
      </w:r>
    </w:p>
    <w:p w14:paraId="70EE1009" w14:textId="77777777" w:rsidR="00A04023" w:rsidRPr="00A04023" w:rsidRDefault="00A04023" w:rsidP="00A04023">
      <w:pPr>
        <w:numPr>
          <w:ilvl w:val="0"/>
          <w:numId w:val="44"/>
        </w:numPr>
        <w:spacing w:before="0" w:after="160"/>
        <w:jc w:val="both"/>
        <w:rPr>
          <w:iCs/>
        </w:rPr>
      </w:pPr>
      <w:r w:rsidRPr="00A04023">
        <w:rPr>
          <w:iCs/>
        </w:rPr>
        <w:t>Gdzie:</w:t>
      </w:r>
    </w:p>
    <w:p w14:paraId="77EA1311" w14:textId="77777777" w:rsidR="00A04023" w:rsidRPr="00A04023" w:rsidRDefault="00A04023" w:rsidP="00A04023">
      <w:pPr>
        <w:numPr>
          <w:ilvl w:val="1"/>
          <w:numId w:val="44"/>
        </w:numPr>
        <w:spacing w:before="0" w:after="160"/>
        <w:jc w:val="both"/>
        <w:rPr>
          <w:iCs/>
        </w:rPr>
      </w:pPr>
      <w:r w:rsidRPr="00A04023">
        <w:rPr>
          <w:iCs/>
        </w:rPr>
        <w:t>G – liczba punktów przyznanych badanej ofercie w kryterium gwarancji.</w:t>
      </w:r>
    </w:p>
    <w:p w14:paraId="69EA5F4C" w14:textId="30838250" w:rsidR="00A04023" w:rsidRPr="00A04023" w:rsidRDefault="00A04023" w:rsidP="00A04023">
      <w:pPr>
        <w:numPr>
          <w:ilvl w:val="1"/>
          <w:numId w:val="44"/>
        </w:numPr>
        <w:spacing w:before="0" w:after="160"/>
        <w:jc w:val="both"/>
      </w:pPr>
      <w:proofErr w:type="spellStart"/>
      <w:r>
        <w:t>G_bad</w:t>
      </w:r>
      <w:proofErr w:type="spellEnd"/>
      <w:r>
        <w:t xml:space="preserve"> – zaoferowany okres gwarancji w miesiącach (min. 12).</w:t>
      </w:r>
    </w:p>
    <w:p w14:paraId="5F56C4A5" w14:textId="75374FD9" w:rsidR="00A04023" w:rsidRPr="00A04023" w:rsidRDefault="00A04023" w:rsidP="00A04023">
      <w:pPr>
        <w:numPr>
          <w:ilvl w:val="1"/>
          <w:numId w:val="44"/>
        </w:numPr>
        <w:spacing w:before="0" w:after="160"/>
        <w:jc w:val="both"/>
      </w:pPr>
      <w:proofErr w:type="spellStart"/>
      <w:r>
        <w:t>G_</w:t>
      </w:r>
      <w:ins w:id="0" w:author="Kamil Kalisztan" w:date="2025-11-27T16:06:00Z">
        <w:r w:rsidR="3F883A7E">
          <w:t>min</w:t>
        </w:r>
      </w:ins>
      <w:proofErr w:type="spellEnd"/>
      <w:r>
        <w:t xml:space="preserve"> – </w:t>
      </w:r>
      <w:r w:rsidR="5F014122">
        <w:t>12</w:t>
      </w:r>
      <w:r>
        <w:t xml:space="preserve"> miesięcy.</w:t>
      </w:r>
    </w:p>
    <w:p w14:paraId="1EC2C636" w14:textId="3719C1E6" w:rsidR="00A04023" w:rsidRPr="00A04023" w:rsidRDefault="00A04023" w:rsidP="00A04023">
      <w:pPr>
        <w:numPr>
          <w:ilvl w:val="0"/>
          <w:numId w:val="44"/>
        </w:numPr>
        <w:spacing w:before="0" w:after="160"/>
        <w:jc w:val="both"/>
      </w:pPr>
      <w:r w:rsidRPr="4E61CAD8">
        <w:rPr>
          <w:i/>
          <w:iCs/>
        </w:rPr>
        <w:t xml:space="preserve">(Przykład: oferta z gwarancją 24 miesiące otrzyma: </w:t>
      </w:r>
      <w:r w:rsidR="72195132" w:rsidRPr="4E61CAD8">
        <w:rPr>
          <w:i/>
          <w:iCs/>
        </w:rPr>
        <w:t xml:space="preserve">((24 – 12) / 24) * 20 = 10 pkt </w:t>
      </w:r>
      <w:r w:rsidRPr="4E61CAD8">
        <w:rPr>
          <w:i/>
          <w:iCs/>
        </w:rPr>
        <w:t>).</w:t>
      </w:r>
    </w:p>
    <w:p w14:paraId="313AB80C" w14:textId="2820889D" w:rsidR="00A04023" w:rsidRDefault="00A04023" w:rsidP="00A04023">
      <w:pPr>
        <w:pStyle w:val="Nagwek3"/>
      </w:pPr>
      <w:r>
        <w:lastRenderedPageBreak/>
        <w:t xml:space="preserve">Kryterium 3: Aspekt ekologiczny: Efektywność energetyczna (E) – waga </w:t>
      </w:r>
      <w:del w:id="1" w:author="Kamil Kalisztan" w:date="2025-11-27T15:57:00Z">
        <w:r w:rsidDel="00A04023">
          <w:delText>15</w:delText>
        </w:r>
      </w:del>
      <w:ins w:id="2" w:author="Kamil Kalisztan" w:date="2025-11-27T15:57:00Z">
        <w:r w:rsidR="442D0264">
          <w:t>10</w:t>
        </w:r>
      </w:ins>
      <w:r>
        <w:t xml:space="preserve"> pkt</w:t>
      </w:r>
    </w:p>
    <w:p w14:paraId="4306583A" w14:textId="77777777" w:rsidR="00A04023" w:rsidRPr="00A04023" w:rsidRDefault="00A04023" w:rsidP="00A04023"/>
    <w:p w14:paraId="60A4CE3F" w14:textId="77777777" w:rsidR="00A04023" w:rsidRPr="00A04023" w:rsidRDefault="00A04023" w:rsidP="00A04023">
      <w:pPr>
        <w:numPr>
          <w:ilvl w:val="0"/>
          <w:numId w:val="45"/>
        </w:numPr>
        <w:spacing w:before="0" w:after="160"/>
        <w:jc w:val="both"/>
        <w:rPr>
          <w:iCs/>
        </w:rPr>
      </w:pPr>
      <w:r w:rsidRPr="00A04023">
        <w:rPr>
          <w:iCs/>
        </w:rPr>
        <w:t xml:space="preserve">Ocenie podlegać będzie </w:t>
      </w:r>
      <w:r w:rsidRPr="00A04023">
        <w:rPr>
          <w:b/>
          <w:bCs/>
          <w:iCs/>
        </w:rPr>
        <w:t>zadeklarowana w ofercie maksymalna moc przyłączeniowa (kW)</w:t>
      </w:r>
      <w:r w:rsidRPr="00A04023">
        <w:rPr>
          <w:iCs/>
        </w:rPr>
        <w:t xml:space="preserve"> maszyny pracującej przy pełnej prędkości produkcyjnej (zgodnej z OPZ). Mniejsza moc oznacza wyższą efektywność energetyczną.</w:t>
      </w:r>
    </w:p>
    <w:p w14:paraId="2D89363B" w14:textId="0E80F62F" w:rsidR="00A04023" w:rsidRPr="00A04023" w:rsidRDefault="00A04023" w:rsidP="00A04023">
      <w:pPr>
        <w:numPr>
          <w:ilvl w:val="0"/>
          <w:numId w:val="45"/>
        </w:numPr>
        <w:spacing w:before="0" w:after="160"/>
        <w:jc w:val="both"/>
      </w:pPr>
      <w:r>
        <w:t>Punkty zostaną obliczone według wzoru (im mniej, tym lepiej): E = (</w:t>
      </w:r>
      <w:proofErr w:type="spellStart"/>
      <w:r>
        <w:t>E_min</w:t>
      </w:r>
      <w:proofErr w:type="spellEnd"/>
      <w:r>
        <w:t xml:space="preserve"> / </w:t>
      </w:r>
      <w:proofErr w:type="spellStart"/>
      <w:r>
        <w:t>E_bad</w:t>
      </w:r>
      <w:proofErr w:type="spellEnd"/>
      <w:r>
        <w:t xml:space="preserve">) * </w:t>
      </w:r>
      <w:r w:rsidR="6E20E7AB">
        <w:t>10</w:t>
      </w:r>
      <w:r>
        <w:t xml:space="preserve"> pkt</w:t>
      </w:r>
    </w:p>
    <w:p w14:paraId="03F24C21" w14:textId="77777777" w:rsidR="00A04023" w:rsidRPr="00A04023" w:rsidRDefault="00A04023" w:rsidP="00A04023">
      <w:pPr>
        <w:numPr>
          <w:ilvl w:val="0"/>
          <w:numId w:val="45"/>
        </w:numPr>
        <w:spacing w:before="0" w:after="160"/>
        <w:jc w:val="both"/>
        <w:rPr>
          <w:iCs/>
        </w:rPr>
      </w:pPr>
      <w:r w:rsidRPr="00A04023">
        <w:rPr>
          <w:iCs/>
        </w:rPr>
        <w:t>Gdzie:</w:t>
      </w:r>
    </w:p>
    <w:p w14:paraId="015F478A" w14:textId="77777777" w:rsidR="00A04023" w:rsidRPr="00A04023" w:rsidRDefault="00A04023" w:rsidP="00A04023">
      <w:pPr>
        <w:numPr>
          <w:ilvl w:val="1"/>
          <w:numId w:val="45"/>
        </w:numPr>
        <w:spacing w:before="0" w:after="160"/>
        <w:jc w:val="both"/>
        <w:rPr>
          <w:iCs/>
        </w:rPr>
      </w:pPr>
      <w:r w:rsidRPr="00A04023">
        <w:rPr>
          <w:iCs/>
        </w:rPr>
        <w:t>E – liczba punktów przyznanych badanej ofercie.</w:t>
      </w:r>
    </w:p>
    <w:p w14:paraId="3F48196D" w14:textId="77777777" w:rsidR="00A04023" w:rsidRPr="00A04023" w:rsidRDefault="00A04023" w:rsidP="00A04023">
      <w:pPr>
        <w:numPr>
          <w:ilvl w:val="1"/>
          <w:numId w:val="45"/>
        </w:numPr>
        <w:spacing w:before="0" w:after="160"/>
        <w:jc w:val="both"/>
        <w:rPr>
          <w:iCs/>
        </w:rPr>
      </w:pPr>
      <w:proofErr w:type="spellStart"/>
      <w:r w:rsidRPr="00A04023">
        <w:rPr>
          <w:iCs/>
        </w:rPr>
        <w:t>E_min</w:t>
      </w:r>
      <w:proofErr w:type="spellEnd"/>
      <w:r w:rsidRPr="00A04023">
        <w:rPr>
          <w:iCs/>
        </w:rPr>
        <w:t xml:space="preserve"> – najniższa zadeklarowana moc przyłączeniowa (kW) spośród wszystkich ofert niepodlegających odrzuceniu.</w:t>
      </w:r>
    </w:p>
    <w:p w14:paraId="4C044F74" w14:textId="77777777" w:rsidR="00A04023" w:rsidRPr="00A04023" w:rsidRDefault="00A04023" w:rsidP="00A04023">
      <w:pPr>
        <w:numPr>
          <w:ilvl w:val="1"/>
          <w:numId w:val="45"/>
        </w:numPr>
        <w:spacing w:before="0" w:after="160"/>
        <w:jc w:val="both"/>
        <w:rPr>
          <w:iCs/>
        </w:rPr>
      </w:pPr>
      <w:proofErr w:type="spellStart"/>
      <w:r w:rsidRPr="00A04023">
        <w:rPr>
          <w:iCs/>
        </w:rPr>
        <w:t>E_bad</w:t>
      </w:r>
      <w:proofErr w:type="spellEnd"/>
      <w:r w:rsidRPr="00A04023">
        <w:rPr>
          <w:iCs/>
        </w:rPr>
        <w:t xml:space="preserve"> – moc przyłączeniowa (kW) zadeklarowana w badanej ofercie.</w:t>
      </w:r>
    </w:p>
    <w:p w14:paraId="5C68E6D0" w14:textId="77777777" w:rsidR="00A04023" w:rsidRPr="00A04023" w:rsidRDefault="00A04023" w:rsidP="00A04023">
      <w:pPr>
        <w:numPr>
          <w:ilvl w:val="0"/>
          <w:numId w:val="45"/>
        </w:numPr>
        <w:spacing w:before="0" w:after="160"/>
        <w:jc w:val="both"/>
        <w:rPr>
          <w:iCs/>
        </w:rPr>
      </w:pPr>
      <w:r w:rsidRPr="00A04023">
        <w:rPr>
          <w:i/>
          <w:iCs/>
        </w:rPr>
        <w:t>Weryfikacja: Wartość musi zostać zadeklarowana w Formularzu Ofertowym. Jej potwierdzenie będzie weryfikowane na etapie odbioru końcowego maszyny.</w:t>
      </w:r>
    </w:p>
    <w:p w14:paraId="3F6B92F4" w14:textId="70DB869B" w:rsidR="00A04023" w:rsidRDefault="00A04023" w:rsidP="00A04023">
      <w:pPr>
        <w:pStyle w:val="Nagwek3"/>
      </w:pPr>
      <w:r>
        <w:t xml:space="preserve">Kryterium 4: Aspekt ekologiczny (Zasada 6R - "Reduce"): Minimalizacja odpadów (O) – waga </w:t>
      </w:r>
      <w:r w:rsidR="24E22714">
        <w:t>10</w:t>
      </w:r>
      <w:r>
        <w:t xml:space="preserve"> pkt</w:t>
      </w:r>
    </w:p>
    <w:p w14:paraId="3E28CA8C" w14:textId="77777777" w:rsidR="00A04023" w:rsidRPr="00A04023" w:rsidRDefault="00A04023" w:rsidP="00A04023"/>
    <w:p w14:paraId="7450D866" w14:textId="3680F0E8" w:rsidR="00A04023" w:rsidRPr="00A04023" w:rsidRDefault="00A04023" w:rsidP="4E61CAD8">
      <w:pPr>
        <w:numPr>
          <w:ilvl w:val="0"/>
          <w:numId w:val="46"/>
        </w:numPr>
        <w:spacing w:before="0" w:after="160"/>
        <w:jc w:val="both"/>
      </w:pPr>
      <w:r>
        <w:t xml:space="preserve">Ocenie podlegać będzie zaoferowanie </w:t>
      </w:r>
      <w:r w:rsidRPr="4E61CAD8">
        <w:rPr>
          <w:b/>
          <w:bCs/>
        </w:rPr>
        <w:t xml:space="preserve">zintegrowanego, automatycznego systemu do ustawiania docisków i </w:t>
      </w:r>
      <w:proofErr w:type="spellStart"/>
      <w:r w:rsidRPr="4E61CAD8">
        <w:rPr>
          <w:b/>
          <w:bCs/>
        </w:rPr>
        <w:t>registra</w:t>
      </w:r>
      <w:proofErr w:type="spellEnd"/>
      <w:r w:rsidRPr="4E61CAD8">
        <w:rPr>
          <w:b/>
          <w:bCs/>
        </w:rPr>
        <w:t>, minimalizującego straty materiałowe i odpady farb przy narządzie maszyny</w:t>
      </w:r>
      <w:r>
        <w:t xml:space="preserve"> </w:t>
      </w:r>
    </w:p>
    <w:p w14:paraId="5C8AB365" w14:textId="77777777" w:rsidR="00A04023" w:rsidRPr="00A04023" w:rsidRDefault="00A04023" w:rsidP="00A04023">
      <w:pPr>
        <w:numPr>
          <w:ilvl w:val="0"/>
          <w:numId w:val="46"/>
        </w:numPr>
        <w:spacing w:before="0" w:after="160"/>
        <w:jc w:val="both"/>
        <w:rPr>
          <w:iCs/>
        </w:rPr>
      </w:pPr>
      <w:r w:rsidRPr="00A04023">
        <w:rPr>
          <w:iCs/>
        </w:rPr>
        <w:t>Sposób przyznawania punktów (kryterium zero-jedynkowe):</w:t>
      </w:r>
    </w:p>
    <w:p w14:paraId="50110AB9" w14:textId="7458BB41" w:rsidR="00A04023" w:rsidRPr="00A04023" w:rsidRDefault="02E1BBAB" w:rsidP="00A04023">
      <w:pPr>
        <w:numPr>
          <w:ilvl w:val="1"/>
          <w:numId w:val="46"/>
        </w:numPr>
        <w:spacing w:before="0" w:after="160"/>
        <w:jc w:val="both"/>
      </w:pPr>
      <w:r w:rsidRPr="4E61CAD8">
        <w:rPr>
          <w:b/>
          <w:bCs/>
        </w:rPr>
        <w:t>10</w:t>
      </w:r>
      <w:r w:rsidR="00A04023" w:rsidRPr="4E61CAD8">
        <w:rPr>
          <w:b/>
          <w:bCs/>
        </w:rPr>
        <w:t xml:space="preserve"> pkt</w:t>
      </w:r>
      <w:r w:rsidR="00A04023">
        <w:t xml:space="preserve"> – Wykonawca zadeklarował i opisał w ofercie (np. w specyfikacji technicznej) zaoferowanie ww. automatycznego systemu.</w:t>
      </w:r>
    </w:p>
    <w:p w14:paraId="38D53DAA" w14:textId="77777777" w:rsidR="00A04023" w:rsidRPr="00A04023" w:rsidRDefault="00A04023" w:rsidP="00A04023">
      <w:pPr>
        <w:numPr>
          <w:ilvl w:val="1"/>
          <w:numId w:val="46"/>
        </w:numPr>
        <w:spacing w:before="0" w:after="160"/>
        <w:jc w:val="both"/>
        <w:rPr>
          <w:iCs/>
        </w:rPr>
      </w:pPr>
      <w:r w:rsidRPr="00A04023">
        <w:rPr>
          <w:b/>
          <w:bCs/>
          <w:iCs/>
        </w:rPr>
        <w:t>0 pkt</w:t>
      </w:r>
      <w:r w:rsidRPr="00A04023">
        <w:rPr>
          <w:iCs/>
        </w:rPr>
        <w:t xml:space="preserve"> – Wykonawca nie zaoferował ww. systemu.</w:t>
      </w:r>
    </w:p>
    <w:p w14:paraId="67AB7028" w14:textId="77777777" w:rsidR="00A04023" w:rsidRPr="00A04023" w:rsidRDefault="00A04023" w:rsidP="00A04023">
      <w:pPr>
        <w:numPr>
          <w:ilvl w:val="0"/>
          <w:numId w:val="46"/>
        </w:numPr>
        <w:spacing w:before="0" w:after="160"/>
        <w:jc w:val="both"/>
        <w:rPr>
          <w:iCs/>
        </w:rPr>
      </w:pPr>
      <w:r w:rsidRPr="00A04023">
        <w:rPr>
          <w:i/>
          <w:iCs/>
        </w:rPr>
        <w:t>Weryfikacja: Wymagany jest opis rozwiązania w ofercie. Funkcjonalność systemu będzie weryfikowana na etapie odbioru końcowego maszyny.</w:t>
      </w:r>
    </w:p>
    <w:p w14:paraId="5D8ED537" w14:textId="77777777" w:rsidR="000B59C6" w:rsidRDefault="000B59C6" w:rsidP="000B59C6">
      <w:pPr>
        <w:pStyle w:val="Nagwek2"/>
      </w:pPr>
      <w:r>
        <w:t>Ocena końcowa</w:t>
      </w:r>
    </w:p>
    <w:p w14:paraId="5D8ED538" w14:textId="3846B7FF" w:rsidR="000B59C6" w:rsidRPr="00250E48" w:rsidRDefault="000B59C6" w:rsidP="002437C7">
      <w:pPr>
        <w:jc w:val="both"/>
        <w:rPr>
          <w:b/>
          <w:bCs/>
        </w:rPr>
      </w:pPr>
      <w:r w:rsidRPr="00250E48">
        <w:rPr>
          <w:b/>
          <w:bCs/>
        </w:rPr>
        <w:t>Łączna liczba punktów otrzymanych przez wykonawcę będzie sumą punktów przyznanych w</w:t>
      </w:r>
      <w:r w:rsidR="002437C7">
        <w:rPr>
          <w:b/>
          <w:bCs/>
        </w:rPr>
        <w:t> </w:t>
      </w:r>
      <w:r w:rsidRPr="00250E48">
        <w:rPr>
          <w:b/>
          <w:bCs/>
        </w:rPr>
        <w:t>poszczególnych kategoriach wyliczoną wg wzoru:</w:t>
      </w:r>
    </w:p>
    <w:p w14:paraId="32B7FC37" w14:textId="76E00129" w:rsidR="00A04023" w:rsidRPr="00A04023" w:rsidRDefault="00A04023" w:rsidP="00A04023">
      <w:pPr>
        <w:spacing w:before="0" w:after="160"/>
        <w:jc w:val="center"/>
        <w:rPr>
          <w:iCs/>
        </w:rPr>
      </w:pPr>
      <w:r w:rsidRPr="00A04023">
        <w:rPr>
          <w:iCs/>
        </w:rPr>
        <w:t>(Suma = C + G + E + O).</w:t>
      </w:r>
    </w:p>
    <w:p w14:paraId="5D8ED53A" w14:textId="77777777" w:rsidR="000B59C6" w:rsidRDefault="000B59C6" w:rsidP="000B59C6">
      <w:r>
        <w:t>Maksymalna liczba punktów wynosi 100. Zamawiający dokona wszystkich obliczeń z dokładnością do dwóch miejsc po przecinku. Zamawiający wybierze ofertę, która otrzyma największą liczbę punktów.</w:t>
      </w:r>
    </w:p>
    <w:p w14:paraId="5D8ED53B" w14:textId="77777777" w:rsidR="000B59C6" w:rsidRDefault="000B59C6" w:rsidP="000B59C6"/>
    <w:p w14:paraId="5D8ED53C" w14:textId="77777777" w:rsidR="00D51C63" w:rsidRDefault="00D51C63" w:rsidP="00D51C63">
      <w:pPr>
        <w:pStyle w:val="Nagwek1"/>
      </w:pPr>
      <w:r>
        <w:t>Termin składania ofert</w:t>
      </w:r>
      <w:r w:rsidR="003B1DC7">
        <w:t xml:space="preserve"> i ważność oferty</w:t>
      </w:r>
    </w:p>
    <w:p w14:paraId="5D8ED53D" w14:textId="3BDEEC62" w:rsidR="001B4B32" w:rsidRPr="00832A5A" w:rsidRDefault="001B4B32" w:rsidP="001B4B32">
      <w:r>
        <w:t>Termin składan</w:t>
      </w:r>
      <w:r w:rsidRPr="00D054AD">
        <w:t xml:space="preserve">ia ofert upływa w </w:t>
      </w:r>
      <w:r w:rsidRPr="00832A5A">
        <w:t>dniu</w:t>
      </w:r>
      <w:r w:rsidR="00371F6F" w:rsidRPr="00832A5A">
        <w:t xml:space="preserve"> </w:t>
      </w:r>
      <w:r w:rsidR="00F85E68">
        <w:rPr>
          <w:b/>
          <w:bCs/>
          <w:highlight w:val="yellow"/>
        </w:rPr>
        <w:t>30.12</w:t>
      </w:r>
      <w:r w:rsidR="00926FAE" w:rsidRPr="00A04023">
        <w:rPr>
          <w:b/>
          <w:bCs/>
          <w:highlight w:val="yellow"/>
        </w:rPr>
        <w:t>.2025</w:t>
      </w:r>
      <w:r w:rsidR="00926FAE" w:rsidRPr="00926FAE">
        <w:rPr>
          <w:b/>
          <w:bCs/>
        </w:rPr>
        <w:t xml:space="preserve"> r. </w:t>
      </w:r>
      <w:r w:rsidR="008F1462" w:rsidRPr="00926FAE">
        <w:rPr>
          <w:b/>
          <w:bCs/>
        </w:rPr>
        <w:t xml:space="preserve">o </w:t>
      </w:r>
      <w:r w:rsidR="00B240C9" w:rsidRPr="00926FAE">
        <w:rPr>
          <w:b/>
          <w:bCs/>
        </w:rPr>
        <w:t>godz</w:t>
      </w:r>
      <w:r w:rsidR="00B240C9" w:rsidRPr="00832A5A">
        <w:rPr>
          <w:b/>
          <w:bCs/>
        </w:rPr>
        <w:t xml:space="preserve">. </w:t>
      </w:r>
      <w:r w:rsidR="00FC1AA2" w:rsidRPr="00832A5A">
        <w:rPr>
          <w:b/>
          <w:bCs/>
        </w:rPr>
        <w:t>1</w:t>
      </w:r>
      <w:r w:rsidR="00BD6F62" w:rsidRPr="00832A5A">
        <w:rPr>
          <w:b/>
          <w:bCs/>
        </w:rPr>
        <w:t>0</w:t>
      </w:r>
      <w:r w:rsidRPr="00832A5A">
        <w:rPr>
          <w:b/>
          <w:bCs/>
        </w:rPr>
        <w:t>:00</w:t>
      </w:r>
      <w:r w:rsidR="007567C1" w:rsidRPr="00832A5A">
        <w:rPr>
          <w:b/>
          <w:bCs/>
        </w:rPr>
        <w:t xml:space="preserve"> </w:t>
      </w:r>
      <w:r w:rsidR="007567C1" w:rsidRPr="00832A5A">
        <w:t>wg czasu polskiego</w:t>
      </w:r>
      <w:r w:rsidR="008F1462" w:rsidRPr="00832A5A">
        <w:t>.</w:t>
      </w:r>
    </w:p>
    <w:p w14:paraId="5D8ED53E" w14:textId="175C4D45" w:rsidR="001B4B32" w:rsidRPr="008F1462" w:rsidRDefault="001B4B32" w:rsidP="001B4B32">
      <w:r w:rsidRPr="00832A5A">
        <w:t>Otwarcie ofert nastąpi w dniu</w:t>
      </w:r>
      <w:r w:rsidR="00371F6F" w:rsidRPr="00832A5A">
        <w:t xml:space="preserve"> </w:t>
      </w:r>
      <w:r w:rsidR="00F85E68">
        <w:rPr>
          <w:b/>
          <w:bCs/>
          <w:highlight w:val="yellow"/>
        </w:rPr>
        <w:t>30.12</w:t>
      </w:r>
      <w:r w:rsidR="00926FAE" w:rsidRPr="00A04023">
        <w:rPr>
          <w:b/>
          <w:bCs/>
          <w:highlight w:val="yellow"/>
        </w:rPr>
        <w:t>.2025</w:t>
      </w:r>
      <w:r w:rsidR="00926FAE" w:rsidRPr="00FF1B35">
        <w:rPr>
          <w:b/>
          <w:bCs/>
        </w:rPr>
        <w:t xml:space="preserve"> r. </w:t>
      </w:r>
      <w:r w:rsidR="008F1462" w:rsidRPr="00FF1B35">
        <w:rPr>
          <w:b/>
          <w:bCs/>
        </w:rPr>
        <w:t xml:space="preserve">o </w:t>
      </w:r>
      <w:r w:rsidRPr="00FF1B35">
        <w:rPr>
          <w:b/>
          <w:bCs/>
        </w:rPr>
        <w:t>godz</w:t>
      </w:r>
      <w:r w:rsidRPr="00244A32">
        <w:rPr>
          <w:b/>
          <w:bCs/>
        </w:rPr>
        <w:t xml:space="preserve">. </w:t>
      </w:r>
      <w:r w:rsidR="00FC1AA2" w:rsidRPr="00244A32">
        <w:rPr>
          <w:b/>
          <w:bCs/>
        </w:rPr>
        <w:t>1</w:t>
      </w:r>
      <w:r w:rsidR="00BD6F62" w:rsidRPr="00244A32">
        <w:rPr>
          <w:b/>
          <w:bCs/>
        </w:rPr>
        <w:t>0</w:t>
      </w:r>
      <w:r w:rsidRPr="00244A32">
        <w:rPr>
          <w:b/>
          <w:bCs/>
        </w:rPr>
        <w:t>:00</w:t>
      </w:r>
      <w:r w:rsidR="007567C1" w:rsidRPr="00244A32">
        <w:rPr>
          <w:b/>
          <w:bCs/>
        </w:rPr>
        <w:t xml:space="preserve"> </w:t>
      </w:r>
      <w:r w:rsidR="007567C1" w:rsidRPr="00244A32">
        <w:t>wg c</w:t>
      </w:r>
      <w:r w:rsidR="007567C1" w:rsidRPr="00D054AD">
        <w:t>zasu polskiego</w:t>
      </w:r>
      <w:r w:rsidR="008F1462" w:rsidRPr="00D054AD">
        <w:t>.</w:t>
      </w:r>
    </w:p>
    <w:p w14:paraId="5D8ED540" w14:textId="34A7E2CE" w:rsidR="007567C1" w:rsidRDefault="007567C1" w:rsidP="00BD1528">
      <w:r>
        <w:t>Oferty muszą zachować ważność przez okres min</w:t>
      </w:r>
      <w:r w:rsidR="005078AC">
        <w:t>imum</w:t>
      </w:r>
      <w:r>
        <w:t xml:space="preserve"> 30 dni od dnia otwarcia ofert. </w:t>
      </w:r>
    </w:p>
    <w:p w14:paraId="5D8ED541" w14:textId="77777777" w:rsidR="00024066" w:rsidRDefault="00024066" w:rsidP="00024066">
      <w:pPr>
        <w:pStyle w:val="Nagwek1"/>
      </w:pPr>
      <w:r>
        <w:t>Sposób i forma składania ofert</w:t>
      </w:r>
    </w:p>
    <w:p w14:paraId="5D8ED542" w14:textId="77777777" w:rsidR="009F2D4B" w:rsidRDefault="009F2D4B" w:rsidP="009F2D4B">
      <w:pPr>
        <w:pStyle w:val="Nagwek2"/>
      </w:pPr>
      <w:r>
        <w:lastRenderedPageBreak/>
        <w:t>Informacje ogólne</w:t>
      </w:r>
    </w:p>
    <w:p w14:paraId="5D8ED543" w14:textId="77777777" w:rsidR="00013116" w:rsidRPr="00BF6F23" w:rsidRDefault="00013116" w:rsidP="00190FA3">
      <w:pPr>
        <w:pStyle w:val="Akapitzlist"/>
        <w:numPr>
          <w:ilvl w:val="0"/>
          <w:numId w:val="19"/>
        </w:numPr>
        <w:spacing w:before="0" w:after="160"/>
        <w:jc w:val="both"/>
      </w:pPr>
      <w:r w:rsidRPr="00BF6F23">
        <w:t xml:space="preserve">Wykonawcy zobowiązani są zapoznać się dokładnie z informacjami zawartymi w </w:t>
      </w:r>
      <w:r>
        <w:t>ZO</w:t>
      </w:r>
      <w:r w:rsidRPr="00BF6F23">
        <w:t xml:space="preserve"> i</w:t>
      </w:r>
      <w:r w:rsidR="00960EE1">
        <w:t> </w:t>
      </w:r>
      <w:r w:rsidRPr="00BF6F23">
        <w:t xml:space="preserve">przygotować ofertę zgodnie z wymaganiami określonymi w tym dokumencie, a w szczególności by treść oferty odpowiadała treści </w:t>
      </w:r>
      <w:r>
        <w:t>ZO</w:t>
      </w:r>
      <w:r w:rsidRPr="00BF6F23">
        <w:t xml:space="preserve">. </w:t>
      </w:r>
    </w:p>
    <w:p w14:paraId="5D8ED544" w14:textId="77777777" w:rsidR="00013116" w:rsidRPr="005C32EA" w:rsidRDefault="00013116" w:rsidP="00190FA3">
      <w:pPr>
        <w:pStyle w:val="Akapitzlist"/>
        <w:numPr>
          <w:ilvl w:val="0"/>
          <w:numId w:val="19"/>
        </w:numPr>
        <w:spacing w:before="0" w:after="160"/>
        <w:jc w:val="both"/>
      </w:pPr>
      <w:r w:rsidRPr="005C32EA">
        <w:t xml:space="preserve">Zaleca się, aby Wykonawcy do sporządzenia oferty wykorzystali Załączniki stanowiące integralną część </w:t>
      </w:r>
      <w:r>
        <w:t>ZO</w:t>
      </w:r>
      <w:r w:rsidRPr="005C32EA">
        <w:t xml:space="preserve">. Dopuszcza się sporządzenie własnych formularzy z zastrzeżeniem dokonywania jakichkolwiek zmian merytorycznych w stosunku do wzorów. </w:t>
      </w:r>
    </w:p>
    <w:p w14:paraId="5D8ED545" w14:textId="77777777" w:rsidR="00013116" w:rsidRDefault="00013116" w:rsidP="00190FA3">
      <w:pPr>
        <w:pStyle w:val="Akapitzlist"/>
        <w:numPr>
          <w:ilvl w:val="0"/>
          <w:numId w:val="19"/>
        </w:numPr>
        <w:spacing w:before="0" w:after="160"/>
        <w:jc w:val="both"/>
      </w:pPr>
      <w:r w:rsidRPr="000C37F4">
        <w:t>Oferta powinna być podpisana przez osobę upoważnioną do reprezentowania Wykonawcy, zgodnie z formą reprezentacji Wykonawcy określoną w rejestrze sądowym lub innym dokumencie, właściwym dla danej formy organizacyjnej Wykonawcy, albo przez osobę umocowaną przez osoby uprawnione, przy czym pełnomocnictwo musi być załączone do oferty.</w:t>
      </w:r>
    </w:p>
    <w:p w14:paraId="5D8ED546" w14:textId="77777777" w:rsidR="00013116" w:rsidRDefault="00013116" w:rsidP="00190FA3">
      <w:pPr>
        <w:pStyle w:val="Akapitzlist"/>
        <w:numPr>
          <w:ilvl w:val="0"/>
          <w:numId w:val="19"/>
        </w:numPr>
        <w:spacing w:before="0" w:after="160"/>
        <w:jc w:val="both"/>
      </w:pPr>
      <w:r>
        <w:t>Wykonawca ponosi wszelkie koszty związane z przygotowaniem i złożeniem oferty.</w:t>
      </w:r>
    </w:p>
    <w:p w14:paraId="5D8ED547" w14:textId="2199EF68" w:rsidR="00013116" w:rsidRDefault="00013116" w:rsidP="00190FA3">
      <w:pPr>
        <w:pStyle w:val="Akapitzlist"/>
        <w:numPr>
          <w:ilvl w:val="0"/>
          <w:numId w:val="19"/>
        </w:numPr>
        <w:spacing w:before="0" w:after="160"/>
        <w:jc w:val="both"/>
      </w:pPr>
      <w:r>
        <w:t>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walut przez NBP, Zamawiający przyjmie kurs przeliczeniowy z ostatniej opublikowanej tabeli kursów NBP przed dniem publikacji ogłoszenia o zamówieniu.</w:t>
      </w:r>
    </w:p>
    <w:p w14:paraId="5D8ED549" w14:textId="77777777" w:rsidR="00733386" w:rsidRDefault="00733386" w:rsidP="00733386">
      <w:pPr>
        <w:pStyle w:val="Nagwek2"/>
      </w:pPr>
      <w:r>
        <w:t>Komunikacja z Zamawiającym</w:t>
      </w:r>
    </w:p>
    <w:p w14:paraId="5D8ED54A" w14:textId="77777777" w:rsidR="00A47934" w:rsidRDefault="00BE77CB" w:rsidP="00190FA3">
      <w:pPr>
        <w:pStyle w:val="Akapitzlist"/>
        <w:numPr>
          <w:ilvl w:val="0"/>
          <w:numId w:val="20"/>
        </w:numPr>
        <w:spacing w:before="0" w:after="160"/>
        <w:jc w:val="both"/>
      </w:pPr>
      <w:r>
        <w:t>Komunikacja w postępowaniu o udzielenie zamówienia, w tym ogłoszenie zapytania ofertowego, składanie ofert, wymiana informacji między zamawiającym a wykonawcą oraz przekazywanie dokumentów i oświadczeń odbywa się pisemnie za pomocą BK2021</w:t>
      </w:r>
      <w:r w:rsidR="00A47934">
        <w:t xml:space="preserve"> </w:t>
      </w:r>
      <w:hyperlink r:id="rId12" w:history="1">
        <w:r w:rsidR="00792CD4" w:rsidRPr="00A72F17">
          <w:rPr>
            <w:rStyle w:val="Hipercze"/>
          </w:rPr>
          <w:t>https://bazakonkurencyjnosci.funduszeeuropejskie.gov.pl/</w:t>
        </w:r>
      </w:hyperlink>
      <w:r w:rsidR="00792CD4">
        <w:t xml:space="preserve"> </w:t>
      </w:r>
    </w:p>
    <w:p w14:paraId="5D8ED54B" w14:textId="77777777" w:rsidR="00A47934" w:rsidRDefault="00A47934" w:rsidP="00190FA3">
      <w:pPr>
        <w:pStyle w:val="Akapitzlist"/>
        <w:numPr>
          <w:ilvl w:val="0"/>
          <w:numId w:val="20"/>
        </w:numPr>
        <w:spacing w:before="0" w:after="160"/>
        <w:jc w:val="both"/>
      </w:pPr>
      <w:r>
        <w:t xml:space="preserve">Pytania co do przedmiotu zamówienia składa się w postaci elektronicznej poprzez system dostępny na stronie: https://bazakonkurencyjnosci.funduszeeuropejskie.gov.pl. Szczegółowo tryb składania oferty opisuje podręcznik dostępny pod adresem: </w:t>
      </w:r>
    </w:p>
    <w:p w14:paraId="5D8ED54C" w14:textId="77777777" w:rsidR="00A47934" w:rsidRDefault="00A47934" w:rsidP="00A47934">
      <w:pPr>
        <w:pStyle w:val="Akapitzlist"/>
      </w:pPr>
      <w:hyperlink r:id="rId13" w:history="1">
        <w:r w:rsidRPr="005D2620">
          <w:rPr>
            <w:rStyle w:val="Hipercze"/>
          </w:rPr>
          <w:t>https://bazakonkurencyjnosci.funduszeeuropejskie.gov.pl/pomoc</w:t>
        </w:r>
      </w:hyperlink>
    </w:p>
    <w:p w14:paraId="5D8ED54D" w14:textId="45F630CF" w:rsidR="00784F19" w:rsidRDefault="00784F19" w:rsidP="00190FA3">
      <w:pPr>
        <w:pStyle w:val="Akapitzlist"/>
        <w:numPr>
          <w:ilvl w:val="0"/>
          <w:numId w:val="20"/>
        </w:numPr>
        <w:spacing w:before="0" w:after="0"/>
        <w:jc w:val="both"/>
      </w:pPr>
      <w:r>
        <w:t>Jeżeli</w:t>
      </w:r>
      <w:r w:rsidR="00A07109">
        <w:t>:</w:t>
      </w:r>
      <w:r>
        <w:t xml:space="preserve"> </w:t>
      </w:r>
    </w:p>
    <w:p w14:paraId="5D8ED54E" w14:textId="77777777" w:rsidR="00DA5874" w:rsidRDefault="009204D2" w:rsidP="00190FA3">
      <w:pPr>
        <w:pStyle w:val="Akapitzlist"/>
        <w:numPr>
          <w:ilvl w:val="1"/>
          <w:numId w:val="20"/>
        </w:numPr>
        <w:spacing w:before="0" w:after="0"/>
        <w:jc w:val="both"/>
      </w:pPr>
      <w:r>
        <w:t>charakter zamówienia wymaga użycia narzędzi, urządzeń lub formatów plików, które nie są obsługiwane za pomocą BK2021, lub</w:t>
      </w:r>
    </w:p>
    <w:p w14:paraId="5D8ED54F" w14:textId="6179AC88" w:rsidR="009204D2" w:rsidRDefault="009204D2" w:rsidP="00190FA3">
      <w:pPr>
        <w:pStyle w:val="Akapitzlist"/>
        <w:numPr>
          <w:ilvl w:val="1"/>
          <w:numId w:val="20"/>
        </w:numPr>
        <w:spacing w:before="0" w:after="0"/>
        <w:jc w:val="both"/>
      </w:pPr>
      <w:r>
        <w:t>aplikacje do obsługi formatów plików, które nadają się do przygotowania ofert lub prac konkursowych, korzystają z formatów plików, których nie można obsługiwać za pomocą żadnych innych aplikacji otwarto</w:t>
      </w:r>
      <w:r w:rsidR="005820BB">
        <w:t xml:space="preserve"> </w:t>
      </w:r>
      <w:r>
        <w:t>źródłowych lub ogólnie dostępnych, lub są one objęte licencją i nie mogą zostać udostępnione do pobierania lub zdalnego wykorzystania przez zamawiającego, lub</w:t>
      </w:r>
    </w:p>
    <w:p w14:paraId="5D8ED550" w14:textId="77777777" w:rsidR="00EA3274" w:rsidRDefault="00EA3274" w:rsidP="00190FA3">
      <w:pPr>
        <w:pStyle w:val="Akapitzlist"/>
        <w:numPr>
          <w:ilvl w:val="1"/>
          <w:numId w:val="20"/>
        </w:numPr>
        <w:spacing w:before="0" w:after="0"/>
        <w:jc w:val="both"/>
      </w:pPr>
      <w:r>
        <w:t>zamawiający wymaga przedstawienia modelu fizycznego, modelu w skali lub próbki, których nie można przekazać za pośrednictwem BK2021, lub</w:t>
      </w:r>
    </w:p>
    <w:p w14:paraId="5D8ED551" w14:textId="77777777" w:rsidR="009204D2" w:rsidRDefault="00EA3274" w:rsidP="00190FA3">
      <w:pPr>
        <w:pStyle w:val="Akapitzlist"/>
        <w:numPr>
          <w:ilvl w:val="1"/>
          <w:numId w:val="20"/>
        </w:numPr>
        <w:spacing w:before="0" w:after="0"/>
        <w:jc w:val="both"/>
      </w:pPr>
      <w:r>
        <w:t>jest to niezbędne z uwagi na potrzebę ochrony informacji szczególnie wrażliwych, której nie można zagwarantować w sposób dostateczny przy użyciu BK2021</w:t>
      </w:r>
    </w:p>
    <w:p w14:paraId="5D8ED552" w14:textId="6A30612C" w:rsidR="00A47934" w:rsidRDefault="00A47934" w:rsidP="00EA3274">
      <w:pPr>
        <w:pStyle w:val="Akapitzlist"/>
        <w:spacing w:before="0" w:after="0"/>
        <w:jc w:val="both"/>
      </w:pPr>
      <w:r>
        <w:t xml:space="preserve">Wykonawca </w:t>
      </w:r>
      <w:r w:rsidR="00EA3274">
        <w:t xml:space="preserve">przekazuje takie materiały </w:t>
      </w:r>
      <w:r>
        <w:t>na adres e-mail</w:t>
      </w:r>
      <w:r w:rsidR="00C95B26">
        <w:t>:</w:t>
      </w:r>
      <w:r>
        <w:t xml:space="preserve"> </w:t>
      </w:r>
      <w:hyperlink r:id="rId14" w:history="1">
        <w:r w:rsidR="001078E1" w:rsidRPr="002777D0">
          <w:rPr>
            <w:rStyle w:val="Hipercze"/>
          </w:rPr>
          <w:t>biuro@folieromi.pl</w:t>
        </w:r>
      </w:hyperlink>
      <w:r w:rsidR="001078E1">
        <w:rPr>
          <w:rStyle w:val="Hipercze"/>
          <w:u w:val="none"/>
        </w:rPr>
        <w:t xml:space="preserve"> </w:t>
      </w:r>
      <w:r w:rsidR="008205C9" w:rsidRPr="008205C9">
        <w:t>Maksymalny</w:t>
      </w:r>
      <w:r w:rsidR="008205C9">
        <w:t xml:space="preserve"> rozmiar plików nie powinien przekroczyć 20 MB. W przypadku konieczności przekazania większych plików Zamawiający </w:t>
      </w:r>
      <w:r w:rsidR="00A545DC">
        <w:t xml:space="preserve">udostępni Wykonawcy, na jego prośbę, dysk w chmurze do przekazania plików. </w:t>
      </w:r>
    </w:p>
    <w:p w14:paraId="5D8ED553" w14:textId="77777777" w:rsidR="007A07C6" w:rsidRDefault="007A07C6" w:rsidP="007A07C6">
      <w:pPr>
        <w:pStyle w:val="Akapitzlist"/>
        <w:spacing w:before="0" w:after="0"/>
        <w:jc w:val="both"/>
      </w:pPr>
    </w:p>
    <w:p w14:paraId="5D8ED554" w14:textId="77777777" w:rsidR="00A47934" w:rsidRPr="006F2D2E" w:rsidRDefault="00A47934" w:rsidP="00190FA3">
      <w:pPr>
        <w:pStyle w:val="Akapitzlist"/>
        <w:numPr>
          <w:ilvl w:val="0"/>
          <w:numId w:val="20"/>
        </w:numPr>
        <w:spacing w:before="0" w:after="0"/>
        <w:jc w:val="both"/>
      </w:pPr>
      <w:r w:rsidRPr="006F2D2E">
        <w:t>Pytania do</w:t>
      </w:r>
      <w:r>
        <w:t xml:space="preserve"> </w:t>
      </w:r>
      <w:r w:rsidRPr="006F2D2E">
        <w:t>treści zapytania:</w:t>
      </w:r>
    </w:p>
    <w:p w14:paraId="5D8ED555" w14:textId="77777777" w:rsidR="00A47934" w:rsidRPr="006F2D2E"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6F2D2E">
        <w:rPr>
          <w:rFonts w:cs="Arial"/>
        </w:rPr>
        <w:t xml:space="preserve">Wykonawca może zwrócić się do </w:t>
      </w:r>
      <w:r w:rsidR="00382A7C">
        <w:rPr>
          <w:rFonts w:cs="Arial"/>
        </w:rPr>
        <w:t>Z</w:t>
      </w:r>
      <w:r w:rsidRPr="006F2D2E">
        <w:rPr>
          <w:rFonts w:cs="Arial"/>
        </w:rPr>
        <w:t xml:space="preserve">amawiającego o wyjaśnienie treści </w:t>
      </w:r>
      <w:r>
        <w:rPr>
          <w:rFonts w:cs="Arial"/>
        </w:rPr>
        <w:t>zapytania ofertowego</w:t>
      </w:r>
      <w:r w:rsidRPr="006F2D2E">
        <w:rPr>
          <w:rFonts w:cs="Arial"/>
        </w:rPr>
        <w:t xml:space="preserve">. Zamawiający jest </w:t>
      </w:r>
      <w:r>
        <w:rPr>
          <w:rFonts w:cs="Arial"/>
        </w:rPr>
        <w:t>z</w:t>
      </w:r>
      <w:r w:rsidRPr="006F2D2E">
        <w:rPr>
          <w:rFonts w:cs="Arial"/>
        </w:rPr>
        <w:t xml:space="preserve">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w:t>
      </w:r>
    </w:p>
    <w:p w14:paraId="5D8ED556" w14:textId="20590757" w:rsidR="00A47934" w:rsidRPr="006F2D2E"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6F2D2E">
        <w:rPr>
          <w:rFonts w:cs="Arial"/>
        </w:rPr>
        <w:t xml:space="preserve">Jeżeli wniosek o wyjaśnienie treści specyfikacji </w:t>
      </w:r>
      <w:r>
        <w:rPr>
          <w:rFonts w:cs="Arial"/>
        </w:rPr>
        <w:t>ZO</w:t>
      </w:r>
      <w:r w:rsidRPr="006F2D2E">
        <w:rPr>
          <w:rFonts w:cs="Arial"/>
        </w:rPr>
        <w:t xml:space="preserve"> wpłynął po upływie terminu składania wniosku, o którym mowa w lit. a), lub dotyczy udzielonych wyjaśnień, </w:t>
      </w:r>
      <w:r w:rsidR="0042360E">
        <w:rPr>
          <w:rFonts w:cs="Arial"/>
        </w:rPr>
        <w:t>Z</w:t>
      </w:r>
      <w:r w:rsidRPr="006F2D2E">
        <w:rPr>
          <w:rFonts w:cs="Arial"/>
        </w:rPr>
        <w:t>amawiający może udzielić wyjaśnień albo pozostawić wniosek bez rozpoznania.</w:t>
      </w:r>
    </w:p>
    <w:p w14:paraId="5D8ED557" w14:textId="405FD0B1" w:rsidR="00A47934"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6F2D2E">
        <w:rPr>
          <w:rFonts w:cs="Arial"/>
        </w:rPr>
        <w:t>Przedłużenie terminu składania ofert nie wpływa na bieg terminu składania wniosku, o</w:t>
      </w:r>
      <w:r w:rsidR="0032785D">
        <w:rPr>
          <w:rFonts w:cs="Arial"/>
        </w:rPr>
        <w:t> </w:t>
      </w:r>
      <w:r w:rsidRPr="006F2D2E">
        <w:rPr>
          <w:rFonts w:cs="Arial"/>
        </w:rPr>
        <w:t>którym mowa w lit. a)</w:t>
      </w:r>
      <w:r w:rsidR="00AC35DB">
        <w:rPr>
          <w:rFonts w:cs="Arial"/>
        </w:rPr>
        <w:t>.</w:t>
      </w:r>
    </w:p>
    <w:p w14:paraId="5D8ED558" w14:textId="77777777" w:rsidR="00A47934" w:rsidRPr="0038176C"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38176C">
        <w:rPr>
          <w:rFonts w:cs="Arial"/>
        </w:rPr>
        <w:lastRenderedPageBreak/>
        <w:t xml:space="preserve">Treść zapytań wraz z wyjaśnieniami Zamawiający </w:t>
      </w:r>
      <w:r>
        <w:rPr>
          <w:rFonts w:cs="Arial"/>
        </w:rPr>
        <w:t xml:space="preserve">opublikuje w Bazie Konkurencyjności. </w:t>
      </w:r>
    </w:p>
    <w:p w14:paraId="5D8ED559" w14:textId="6821C77E" w:rsidR="00A47934" w:rsidRDefault="00A47934" w:rsidP="00190FA3">
      <w:pPr>
        <w:pStyle w:val="Akapitzlist"/>
        <w:widowControl w:val="0"/>
        <w:numPr>
          <w:ilvl w:val="0"/>
          <w:numId w:val="21"/>
        </w:numPr>
        <w:shd w:val="clear" w:color="auto" w:fill="FFFFFF"/>
        <w:tabs>
          <w:tab w:val="left" w:pos="-851"/>
        </w:tabs>
        <w:autoSpaceDE w:val="0"/>
        <w:autoSpaceDN w:val="0"/>
        <w:adjustRightInd w:val="0"/>
        <w:spacing w:before="0" w:after="0"/>
        <w:jc w:val="both"/>
        <w:rPr>
          <w:rFonts w:cs="Arial"/>
        </w:rPr>
      </w:pPr>
      <w:r w:rsidRPr="0038176C">
        <w:rPr>
          <w:rFonts w:cs="Arial"/>
        </w:rPr>
        <w:t>Zamawiający zastrzega sobie prawo do nieudzieleni</w:t>
      </w:r>
      <w:r w:rsidR="00AC35DB">
        <w:rPr>
          <w:rFonts w:cs="Arial"/>
        </w:rPr>
        <w:t>a</w:t>
      </w:r>
      <w:r w:rsidRPr="0038176C">
        <w:rPr>
          <w:rFonts w:cs="Arial"/>
        </w:rPr>
        <w:t xml:space="preserve"> odpowiedzi na pytania przekazane mu w</w:t>
      </w:r>
      <w:r>
        <w:rPr>
          <w:rFonts w:cs="Arial"/>
        </w:rPr>
        <w:t> </w:t>
      </w:r>
      <w:r w:rsidRPr="0038176C">
        <w:rPr>
          <w:rFonts w:cs="Arial"/>
        </w:rPr>
        <w:t>sposób inny niż opisany powyżej, w szczególności Zamawiający nie odpowiada na pytania za pośrednictwem telefonu</w:t>
      </w:r>
      <w:r>
        <w:rPr>
          <w:rFonts w:cs="Arial"/>
        </w:rPr>
        <w:t xml:space="preserve"> oraz poczty elektronicznej (e-mail)</w:t>
      </w:r>
      <w:r w:rsidR="00AC35DB">
        <w:rPr>
          <w:rFonts w:cs="Arial"/>
        </w:rPr>
        <w:t>.</w:t>
      </w:r>
    </w:p>
    <w:p w14:paraId="5D8ED55A" w14:textId="5F4B51AB" w:rsidR="00A47934" w:rsidRDefault="00A47934" w:rsidP="00190FA3">
      <w:pPr>
        <w:pStyle w:val="Akapitzlist"/>
        <w:numPr>
          <w:ilvl w:val="0"/>
          <w:numId w:val="20"/>
        </w:numPr>
        <w:spacing w:before="0" w:after="0"/>
        <w:jc w:val="both"/>
      </w:pPr>
      <w:r>
        <w:t>Osob</w:t>
      </w:r>
      <w:r w:rsidR="00186442">
        <w:t>ami</w:t>
      </w:r>
      <w:r>
        <w:t xml:space="preserve"> uprawnion</w:t>
      </w:r>
      <w:r w:rsidR="00186442">
        <w:t>ymi</w:t>
      </w:r>
      <w:r>
        <w:t xml:space="preserve"> do kontaktowania się z wykonawcami </w:t>
      </w:r>
      <w:r w:rsidR="006B6FFF">
        <w:t>jest</w:t>
      </w:r>
      <w:r>
        <w:t>:</w:t>
      </w:r>
    </w:p>
    <w:p w14:paraId="0ECA41D7" w14:textId="37F4705D" w:rsidR="00186442" w:rsidRPr="00CC16CF" w:rsidRDefault="00186442" w:rsidP="00186442">
      <w:pPr>
        <w:pStyle w:val="Akapitzlist"/>
        <w:widowControl w:val="0"/>
        <w:numPr>
          <w:ilvl w:val="0"/>
          <w:numId w:val="22"/>
        </w:numPr>
        <w:shd w:val="clear" w:color="auto" w:fill="FFFFFF" w:themeFill="background1"/>
        <w:autoSpaceDE w:val="0"/>
        <w:autoSpaceDN w:val="0"/>
        <w:adjustRightInd w:val="0"/>
        <w:spacing w:before="0" w:after="0"/>
        <w:jc w:val="both"/>
      </w:pPr>
      <w:r w:rsidRPr="00CC16CF">
        <w:t xml:space="preserve">w sprawach formalnych: </w:t>
      </w:r>
      <w:r w:rsidRPr="00EB05F4">
        <w:rPr>
          <w:b/>
          <w:bCs/>
        </w:rPr>
        <w:t>Michał Janas</w:t>
      </w:r>
      <w:r w:rsidRPr="00CC16CF">
        <w:t xml:space="preserve">, e-mail: biuro@mjc.com.pl </w:t>
      </w:r>
    </w:p>
    <w:p w14:paraId="5D8ED55C" w14:textId="3FF999A5" w:rsidR="00013116" w:rsidRPr="00CC16CF" w:rsidRDefault="00186442" w:rsidP="00190FA3">
      <w:pPr>
        <w:pStyle w:val="Akapitzlist"/>
        <w:widowControl w:val="0"/>
        <w:numPr>
          <w:ilvl w:val="0"/>
          <w:numId w:val="22"/>
        </w:numPr>
        <w:shd w:val="clear" w:color="auto" w:fill="FFFFFF" w:themeFill="background1"/>
        <w:autoSpaceDE w:val="0"/>
        <w:autoSpaceDN w:val="0"/>
        <w:adjustRightInd w:val="0"/>
        <w:spacing w:before="0" w:after="0"/>
        <w:jc w:val="both"/>
      </w:pPr>
      <w:r w:rsidRPr="00CC16CF">
        <w:t xml:space="preserve">w sprawach merytorycznych: </w:t>
      </w:r>
      <w:r w:rsidR="001078E1" w:rsidRPr="00EB05F4">
        <w:rPr>
          <w:b/>
          <w:bCs/>
        </w:rPr>
        <w:t>Kamil Kalisztan</w:t>
      </w:r>
      <w:r w:rsidR="00A47934" w:rsidRPr="00CC16CF">
        <w:t xml:space="preserve">, e-mail: </w:t>
      </w:r>
      <w:r w:rsidR="001078E1" w:rsidRPr="001078E1">
        <w:t>biuro@folieromi.pl</w:t>
      </w:r>
    </w:p>
    <w:p w14:paraId="1E225B95" w14:textId="77777777" w:rsidR="00A423B6" w:rsidRPr="00CC16CF" w:rsidRDefault="00A423B6" w:rsidP="00A423B6">
      <w:pPr>
        <w:pStyle w:val="Akapitzlist"/>
        <w:widowControl w:val="0"/>
        <w:shd w:val="clear" w:color="auto" w:fill="FFFFFF" w:themeFill="background1"/>
        <w:autoSpaceDE w:val="0"/>
        <w:autoSpaceDN w:val="0"/>
        <w:adjustRightInd w:val="0"/>
        <w:spacing w:before="0" w:after="0"/>
        <w:ind w:left="1080"/>
        <w:jc w:val="both"/>
        <w:rPr>
          <w:b/>
        </w:rPr>
      </w:pPr>
    </w:p>
    <w:p w14:paraId="5D8ED55D" w14:textId="77777777" w:rsidR="002003DC" w:rsidRDefault="002003DC" w:rsidP="002003DC">
      <w:pPr>
        <w:pStyle w:val="Nagwek2"/>
      </w:pPr>
      <w:r>
        <w:t xml:space="preserve">Sposób złożenia oferty – informacje ogólne </w:t>
      </w:r>
    </w:p>
    <w:p w14:paraId="5D8ED55E" w14:textId="3CF782BA" w:rsidR="00C94C1E" w:rsidRPr="004D5154" w:rsidRDefault="00C94C1E" w:rsidP="00190FA3">
      <w:pPr>
        <w:pStyle w:val="Akapitzlist"/>
        <w:numPr>
          <w:ilvl w:val="0"/>
          <w:numId w:val="23"/>
        </w:numPr>
        <w:spacing w:before="0" w:after="160"/>
        <w:jc w:val="both"/>
        <w:rPr>
          <w:u w:val="single"/>
        </w:rPr>
      </w:pPr>
      <w:r>
        <w:t xml:space="preserve">Oferty w postępowaniu można składać </w:t>
      </w:r>
      <w:r>
        <w:rPr>
          <w:b/>
          <w:bCs/>
        </w:rPr>
        <w:t xml:space="preserve">wyłącznie </w:t>
      </w:r>
      <w:r w:rsidRPr="00F8554C">
        <w:t xml:space="preserve">z </w:t>
      </w:r>
      <w:r>
        <w:t>wykorzystaniem opcji dostępnej w ramach Bazy Konkurencyjności</w:t>
      </w:r>
      <w:r w:rsidR="00326E49">
        <w:t>.</w:t>
      </w:r>
      <w:r>
        <w:t xml:space="preserve"> </w:t>
      </w:r>
    </w:p>
    <w:p w14:paraId="5D8ED55F" w14:textId="77777777" w:rsidR="00C94C1E" w:rsidRPr="00BD7703" w:rsidRDefault="00C94C1E" w:rsidP="00190FA3">
      <w:pPr>
        <w:pStyle w:val="Akapitzlist"/>
        <w:numPr>
          <w:ilvl w:val="0"/>
          <w:numId w:val="23"/>
        </w:numPr>
        <w:spacing w:before="0" w:after="160"/>
        <w:jc w:val="both"/>
        <w:rPr>
          <w:u w:val="single"/>
        </w:rPr>
      </w:pPr>
      <w:r>
        <w:t xml:space="preserve">Oferty składane za pośrednictwem Bazy Konkurencyjności powinny posiadać formę pliku PDF podpisanego odręcznie i następnie zeskanowanego lub podpisanego podpisem elektronicznym, podpisem osobistym, profilem zaufanym lub kwalifikowanym podpisem elektronicznym. </w:t>
      </w:r>
    </w:p>
    <w:p w14:paraId="5D8ED560" w14:textId="77552811" w:rsidR="00C94C1E" w:rsidRPr="00DC02E3" w:rsidRDefault="00C94C1E" w:rsidP="00190FA3">
      <w:pPr>
        <w:pStyle w:val="Akapitzlist"/>
        <w:numPr>
          <w:ilvl w:val="0"/>
          <w:numId w:val="23"/>
        </w:numPr>
        <w:spacing w:before="0" w:after="160"/>
        <w:jc w:val="both"/>
        <w:rPr>
          <w:b/>
          <w:bCs/>
          <w:u w:val="single"/>
        </w:rPr>
      </w:pPr>
      <w:r>
        <w:rPr>
          <w:b/>
          <w:bCs/>
        </w:rPr>
        <w:t xml:space="preserve">Oferta składana przez Bazę Konkurencyjności, niepodpisania podpisem </w:t>
      </w:r>
      <w:r w:rsidR="00545963">
        <w:rPr>
          <w:b/>
          <w:bCs/>
        </w:rPr>
        <w:t>elektronicznym</w:t>
      </w:r>
      <w:r>
        <w:rPr>
          <w:b/>
          <w:bCs/>
        </w:rPr>
        <w:t xml:space="preserve"> powinna zostać podpisana przez osoby upoważnione, a następnie zeskanowana i w takiej formie umieszczona w systemie. W takim wypadku Zamawiający zastrzega sobie prawo do żądania przesłania oryginału oferty. </w:t>
      </w:r>
      <w:r>
        <w:t xml:space="preserve"> </w:t>
      </w:r>
    </w:p>
    <w:p w14:paraId="5D8ED561" w14:textId="77777777" w:rsidR="00C94C1E" w:rsidRPr="00DC02E3" w:rsidRDefault="00C94C1E" w:rsidP="00190FA3">
      <w:pPr>
        <w:pStyle w:val="Akapitzlist"/>
        <w:numPr>
          <w:ilvl w:val="0"/>
          <w:numId w:val="23"/>
        </w:numPr>
        <w:spacing w:before="0" w:after="160"/>
        <w:jc w:val="both"/>
        <w:rPr>
          <w:b/>
          <w:bCs/>
          <w:u w:val="single"/>
        </w:rPr>
      </w:pPr>
      <w:r w:rsidRPr="007674F6">
        <w:t>Zaleca się,</w:t>
      </w:r>
      <w:r>
        <w:rPr>
          <w:b/>
          <w:bCs/>
        </w:rPr>
        <w:t xml:space="preserve"> </w:t>
      </w:r>
      <w:r w:rsidRPr="00DC02E3">
        <w:t>aby</w:t>
      </w:r>
      <w:r>
        <w:rPr>
          <w:b/>
          <w:bCs/>
        </w:rPr>
        <w:t xml:space="preserve"> </w:t>
      </w:r>
      <w:r w:rsidRPr="00DC02E3">
        <w:t>ofert</w:t>
      </w:r>
      <w:r>
        <w:t xml:space="preserve">a składana poprzez Bazę Konkurencyjności miała formę pojedynczego pliku PDF lub spakowanego archiwum np. ZIP, RAR, itp. </w:t>
      </w:r>
    </w:p>
    <w:p w14:paraId="5D8ED562" w14:textId="77777777" w:rsidR="00C94C1E" w:rsidRDefault="00C94C1E" w:rsidP="00190FA3">
      <w:pPr>
        <w:pStyle w:val="Akapitzlist"/>
        <w:numPr>
          <w:ilvl w:val="0"/>
          <w:numId w:val="23"/>
        </w:numPr>
        <w:spacing w:before="0" w:after="160"/>
        <w:jc w:val="both"/>
      </w:pPr>
      <w:r>
        <w:t xml:space="preserve">Wykonawca może przed upływem terminu do składania ofert zmienić lub wycofać ofertę. W tym celu należy postąpić zgodnie z instrukcją opublikowaną na stronie </w:t>
      </w:r>
      <w:hyperlink r:id="rId15" w:history="1">
        <w:r w:rsidRPr="0011772B">
          <w:rPr>
            <w:rStyle w:val="Hipercze"/>
          </w:rPr>
          <w:t>https://bazakonkurencyjnosci.funduszeeuropejskie.gov.pl/pomoc</w:t>
        </w:r>
      </w:hyperlink>
      <w:r>
        <w:t xml:space="preserve"> </w:t>
      </w:r>
    </w:p>
    <w:p w14:paraId="5D8ED563" w14:textId="77777777" w:rsidR="00C94C1E" w:rsidRDefault="00C94C1E" w:rsidP="00190FA3">
      <w:pPr>
        <w:pStyle w:val="Akapitzlist"/>
        <w:numPr>
          <w:ilvl w:val="0"/>
          <w:numId w:val="23"/>
        </w:numPr>
        <w:spacing w:before="0" w:after="160"/>
        <w:jc w:val="both"/>
      </w:pPr>
      <w:r>
        <w:t xml:space="preserve">Za datę złożenia oferty uważa się datę widoczną w systemie Baza Konkurencyjności. </w:t>
      </w:r>
    </w:p>
    <w:p w14:paraId="5D8ED564" w14:textId="77777777" w:rsidR="00C94C1E" w:rsidRDefault="00C94C1E" w:rsidP="00190FA3">
      <w:pPr>
        <w:pStyle w:val="Akapitzlist"/>
        <w:numPr>
          <w:ilvl w:val="0"/>
          <w:numId w:val="23"/>
        </w:numPr>
        <w:spacing w:before="0" w:after="160"/>
        <w:jc w:val="both"/>
      </w:pPr>
      <w:r>
        <w:t>Wykonawca po upływie terminu do składania ofert nie może skutecznie dokonać zmiany ani wycofać złożonej oferty.</w:t>
      </w:r>
    </w:p>
    <w:p w14:paraId="5D8ED565" w14:textId="77777777" w:rsidR="00C94C1E" w:rsidRPr="00D47602" w:rsidRDefault="00C94C1E" w:rsidP="00190FA3">
      <w:pPr>
        <w:pStyle w:val="Akapitzlist"/>
        <w:numPr>
          <w:ilvl w:val="0"/>
          <w:numId w:val="23"/>
        </w:numPr>
        <w:spacing w:before="0" w:after="0"/>
        <w:jc w:val="both"/>
      </w:pPr>
      <w:r w:rsidRPr="00D47602">
        <w:t xml:space="preserve">Zamawiający nie dopuszcza składania ofert wariantowych. Złożenie przez Wykonawcę więcej niż jednej oferty </w:t>
      </w:r>
      <w:r>
        <w:t>na zamówienie</w:t>
      </w:r>
      <w:r w:rsidRPr="00D47602">
        <w:t xml:space="preserve"> i/lub oferty wariantowej spowoduje odrzucenie przez Zamawiającego wszystkich złożonych ofert. </w:t>
      </w:r>
    </w:p>
    <w:p w14:paraId="5D8ED566" w14:textId="77777777" w:rsidR="00C94C1E" w:rsidRPr="00D47602" w:rsidRDefault="00C94C1E" w:rsidP="00190FA3">
      <w:pPr>
        <w:pStyle w:val="Akapitzlist"/>
        <w:numPr>
          <w:ilvl w:val="0"/>
          <w:numId w:val="23"/>
        </w:numPr>
        <w:spacing w:before="0" w:after="0"/>
        <w:jc w:val="both"/>
        <w:rPr>
          <w:b/>
        </w:rPr>
      </w:pPr>
      <w:r w:rsidRPr="00D47602">
        <w:rPr>
          <w:b/>
        </w:rPr>
        <w:t xml:space="preserve">Oferty zaleca się sporządzić na załączonym formularzu. </w:t>
      </w:r>
    </w:p>
    <w:p w14:paraId="5D8ED567" w14:textId="77777777" w:rsidR="00C94C1E" w:rsidRPr="00D47602" w:rsidRDefault="00C94C1E" w:rsidP="00190FA3">
      <w:pPr>
        <w:pStyle w:val="Akapitzlist"/>
        <w:numPr>
          <w:ilvl w:val="0"/>
          <w:numId w:val="23"/>
        </w:numPr>
        <w:spacing w:before="0" w:after="0"/>
        <w:jc w:val="both"/>
        <w:rPr>
          <w:b/>
        </w:rPr>
      </w:pPr>
      <w:r w:rsidRPr="00D47602">
        <w:rPr>
          <w:b/>
        </w:rPr>
        <w:t xml:space="preserve">Oferty zaleca się sporządzić pismem maszynowym lub komputerowym. </w:t>
      </w:r>
    </w:p>
    <w:p w14:paraId="5D8ED568" w14:textId="1DB99B87" w:rsidR="00C94C1E" w:rsidRPr="002030B6" w:rsidRDefault="00C94C1E" w:rsidP="00190FA3">
      <w:pPr>
        <w:pStyle w:val="Akapitzlist"/>
        <w:numPr>
          <w:ilvl w:val="0"/>
          <w:numId w:val="23"/>
        </w:numPr>
        <w:spacing w:before="0" w:after="0"/>
        <w:jc w:val="both"/>
        <w:rPr>
          <w:b/>
          <w:bCs/>
          <w:u w:val="single"/>
        </w:rPr>
      </w:pPr>
      <w:r w:rsidRPr="002030B6">
        <w:rPr>
          <w:b/>
          <w:bCs/>
          <w:u w:val="single"/>
        </w:rPr>
        <w:t xml:space="preserve">Oferty należy złożyć z ceną wyrażoną w Polskich Złotych (PLN). Oferty złożone z ceną wyrażoną w innej walucie zostaną odrzucone. </w:t>
      </w:r>
    </w:p>
    <w:p w14:paraId="5D8ED569" w14:textId="77777777" w:rsidR="00C94C1E" w:rsidRPr="000E267A" w:rsidRDefault="00C94C1E" w:rsidP="00C94C1E">
      <w:pPr>
        <w:pStyle w:val="Akapitzlist"/>
        <w:spacing w:after="80"/>
        <w:rPr>
          <w:rFonts w:cs="Arial"/>
        </w:rPr>
      </w:pPr>
    </w:p>
    <w:p w14:paraId="5D8ED56A" w14:textId="77777777" w:rsidR="00D57DAD" w:rsidRDefault="00D57DAD" w:rsidP="00D57DAD">
      <w:pPr>
        <w:pStyle w:val="Nagwek2"/>
      </w:pPr>
      <w:r>
        <w:t>Sposób oceny ofert</w:t>
      </w:r>
    </w:p>
    <w:p w14:paraId="5D8ED56B" w14:textId="77777777" w:rsidR="00EE4AF7" w:rsidRPr="006F2D2E" w:rsidRDefault="00EE4AF7" w:rsidP="00190FA3">
      <w:pPr>
        <w:pStyle w:val="Akapitzlist"/>
        <w:numPr>
          <w:ilvl w:val="0"/>
          <w:numId w:val="24"/>
        </w:numPr>
        <w:spacing w:before="0" w:after="0"/>
        <w:jc w:val="both"/>
      </w:pPr>
      <w:r w:rsidRPr="006F2D2E">
        <w:t>Zamawiający dokona oceny ofert zgodnie z regulacjami „procedury odwróconej”</w:t>
      </w:r>
      <w:r>
        <w:t xml:space="preserve">. </w:t>
      </w:r>
      <w:r w:rsidRPr="006F2D2E">
        <w:t>Oznacza to, ze Zamawiający:</w:t>
      </w:r>
    </w:p>
    <w:p w14:paraId="5D8ED56C" w14:textId="71F7FF87" w:rsidR="00EE4AF7" w:rsidRPr="006F2D2E" w:rsidRDefault="00EE4AF7" w:rsidP="00190FA3">
      <w:pPr>
        <w:pStyle w:val="Akapitzlist"/>
        <w:numPr>
          <w:ilvl w:val="0"/>
          <w:numId w:val="6"/>
        </w:numPr>
        <w:spacing w:before="0" w:after="0"/>
        <w:jc w:val="both"/>
      </w:pPr>
      <w:r w:rsidRPr="006F2D2E">
        <w:t xml:space="preserve">Dokona oceny wszystkich złożonych ofert zgodnie z kryteriami oceny opisanymi </w:t>
      </w:r>
      <w:r>
        <w:t>ZO</w:t>
      </w:r>
      <w:r w:rsidR="0020265F">
        <w:t>.</w:t>
      </w:r>
    </w:p>
    <w:p w14:paraId="5D8ED56D" w14:textId="5212DED8" w:rsidR="00EE4AF7" w:rsidRPr="006F2D2E" w:rsidRDefault="00EE4AF7" w:rsidP="00190FA3">
      <w:pPr>
        <w:pStyle w:val="Akapitzlist"/>
        <w:numPr>
          <w:ilvl w:val="0"/>
          <w:numId w:val="6"/>
        </w:numPr>
        <w:spacing w:before="0" w:after="0"/>
        <w:jc w:val="both"/>
      </w:pPr>
      <w:r w:rsidRPr="006F2D2E">
        <w:t>Dokona zbadania, czy oferta oceniona jako najbardziej korzystna nie podlega wykluczeniu oraz spełnia warunki udziału w postępowaniu</w:t>
      </w:r>
      <w:r w:rsidR="0020265F">
        <w:t>.</w:t>
      </w:r>
    </w:p>
    <w:p w14:paraId="5D8ED56E" w14:textId="77777777" w:rsidR="00EE4AF7" w:rsidRPr="006F2D2E" w:rsidRDefault="00EE4AF7" w:rsidP="00190FA3">
      <w:pPr>
        <w:pStyle w:val="Akapitzlist"/>
        <w:numPr>
          <w:ilvl w:val="0"/>
          <w:numId w:val="6"/>
        </w:numPr>
        <w:spacing w:before="0" w:after="0"/>
        <w:jc w:val="both"/>
      </w:pPr>
      <w:r w:rsidRPr="006F2D2E">
        <w:t xml:space="preserve">W przypadku stwierdzenia braków w ofercie pozwalających na jej uzupełnienie wezwie Wykonawcę, który złożył ofertę najkorzystniejszą do uzupełnienia dokumentów. </w:t>
      </w:r>
    </w:p>
    <w:p w14:paraId="5D8ED56F" w14:textId="38FBE79A" w:rsidR="00EE4AF7" w:rsidRPr="006F2D2E" w:rsidRDefault="00EE4AF7" w:rsidP="00190FA3">
      <w:pPr>
        <w:pStyle w:val="Akapitzlist"/>
        <w:numPr>
          <w:ilvl w:val="0"/>
          <w:numId w:val="6"/>
        </w:numPr>
        <w:spacing w:before="0" w:after="0"/>
        <w:jc w:val="both"/>
      </w:pPr>
      <w:r w:rsidRPr="006F2D2E">
        <w:t>W przypadku uzupełnienia dokumentów we wskazanym terminie oraz stwierdzenia spełnienia warunków udziału w postępowaniu dokona wyboru oferty i wezwie Wykonawcę do zawarcia umowy</w:t>
      </w:r>
      <w:r w:rsidR="0020265F">
        <w:t>.</w:t>
      </w:r>
    </w:p>
    <w:p w14:paraId="5D8ED570" w14:textId="77777777" w:rsidR="00EE4AF7" w:rsidRPr="006F2D2E" w:rsidRDefault="00EE4AF7" w:rsidP="00190FA3">
      <w:pPr>
        <w:pStyle w:val="Akapitzlist"/>
        <w:numPr>
          <w:ilvl w:val="0"/>
          <w:numId w:val="6"/>
        </w:numPr>
        <w:spacing w:before="0" w:after="0"/>
        <w:jc w:val="both"/>
      </w:pPr>
      <w:r w:rsidRPr="006F2D2E">
        <w:t xml:space="preserve">W przypadku gdy Wykonawca, który złożył ofertę najkorzystniejszą nie uzupełni wymaganych dokumentów lub uzupełni je niewłaściwie Zamawiający dokona odrzucenia oferty i przystąpi do badania kolejnej oferty z najwyższą liczbą punktów powtarzając czynności b) – d). </w:t>
      </w:r>
    </w:p>
    <w:p w14:paraId="5D8ED571" w14:textId="77777777" w:rsidR="00EE4AF7" w:rsidRPr="006F2D2E" w:rsidRDefault="00EE4AF7" w:rsidP="00190FA3">
      <w:pPr>
        <w:pStyle w:val="Akapitzlist"/>
        <w:numPr>
          <w:ilvl w:val="0"/>
          <w:numId w:val="24"/>
        </w:numPr>
        <w:spacing w:before="0" w:after="0"/>
        <w:jc w:val="both"/>
      </w:pPr>
      <w:r w:rsidRPr="006F2D2E">
        <w:t>W przypadku przedstawienia kserokopii poświadczonych za zgodność z oryginałem wybrany Wykonawca może zostać zobowiązany przed podpisaniem umowy do przedstawienia oryginałów tych dokumentów.</w:t>
      </w:r>
    </w:p>
    <w:p w14:paraId="5D8ED572" w14:textId="77777777" w:rsidR="00245B1A" w:rsidRDefault="00EE4AF7" w:rsidP="00190FA3">
      <w:pPr>
        <w:pStyle w:val="Akapitzlist"/>
        <w:numPr>
          <w:ilvl w:val="0"/>
          <w:numId w:val="24"/>
        </w:numPr>
        <w:spacing w:before="0" w:after="0"/>
        <w:jc w:val="both"/>
      </w:pPr>
      <w:r w:rsidRPr="006F2D2E">
        <w:lastRenderedPageBreak/>
        <w:t>W przypadku złożonych oświadczeń, na poziomie podpisywania umowy Zamawiający może żądać przedstawienia dodatkowych dokumentów potwierdzających zgodność oświadczeń ze stanem faktycznym.</w:t>
      </w:r>
    </w:p>
    <w:p w14:paraId="5D8ED573" w14:textId="77777777" w:rsidR="00EE4AF7" w:rsidRPr="00245B1A" w:rsidRDefault="00EE4AF7" w:rsidP="00EE4AF7">
      <w:pPr>
        <w:pStyle w:val="Akapitzlist"/>
        <w:spacing w:before="0" w:after="0"/>
        <w:jc w:val="both"/>
      </w:pPr>
    </w:p>
    <w:p w14:paraId="5D8ED574" w14:textId="77777777" w:rsidR="00AF1BAC" w:rsidRDefault="00AF1BAC" w:rsidP="00AF1BAC">
      <w:pPr>
        <w:pStyle w:val="Nagwek2"/>
      </w:pPr>
      <w:r>
        <w:t xml:space="preserve">Rażąco niska cena </w:t>
      </w:r>
    </w:p>
    <w:p w14:paraId="5D8ED575" w14:textId="719500CB" w:rsidR="00AF1BAC" w:rsidRDefault="00006AC6" w:rsidP="006107F1">
      <w:pPr>
        <w:ind w:left="576"/>
        <w:jc w:val="both"/>
      </w:pPr>
      <w: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w:t>
      </w:r>
      <w:r w:rsidR="00A9204D">
        <w:t>Z</w:t>
      </w:r>
      <w:r>
        <w:t xml:space="preserve">apytaniu ofertowym lub wynikającymi z odrębnych przepisów, </w:t>
      </w:r>
      <w:r w:rsidR="001226C2">
        <w:t>Z</w:t>
      </w:r>
      <w:r>
        <w:t xml:space="preserve">amawiający żąda od wykonawcy złożenia w wyznaczonym terminie wyjaśnień, w tym złożenia dowodów w zakresie wyliczenia ceny lub kosztu. Zamawiający ocenia te wyjaśnienia w konsultacji z </w:t>
      </w:r>
      <w:r w:rsidR="00594904">
        <w:t>W</w:t>
      </w:r>
      <w:r>
        <w:t>ykonawcą i może odrzucić tę ofertę w przypadku, gdy złożone wyjaśnienia wraz z dowodami nie uzasadniają podanej ceny lub kosztu w tej ofercie.</w:t>
      </w:r>
    </w:p>
    <w:p w14:paraId="4889A4A7" w14:textId="77777777" w:rsidR="00FC4643" w:rsidRPr="00733386" w:rsidRDefault="00FC4643" w:rsidP="00733386"/>
    <w:p w14:paraId="5D8ED577" w14:textId="3041193C" w:rsidR="00C42A3F" w:rsidRDefault="006E18B7" w:rsidP="00C42A3F">
      <w:pPr>
        <w:pStyle w:val="Nagwek2"/>
      </w:pPr>
      <w:r>
        <w:t>O</w:t>
      </w:r>
      <w:r w:rsidR="00C42A3F">
        <w:t>twarcie ofert</w:t>
      </w:r>
    </w:p>
    <w:p w14:paraId="5D8ED578" w14:textId="6049EF3F" w:rsidR="008F7F72" w:rsidRDefault="008F7F72" w:rsidP="0089107C">
      <w:pPr>
        <w:pStyle w:val="Akapitzlist"/>
        <w:numPr>
          <w:ilvl w:val="0"/>
          <w:numId w:val="25"/>
        </w:numPr>
        <w:spacing w:before="0" w:after="0"/>
        <w:ind w:left="720"/>
        <w:jc w:val="both"/>
      </w:pPr>
      <w:r>
        <w:t>Otwarcie ofert nastąpi niezwłocznie po upływie terminu składania ofert wskazanego w</w:t>
      </w:r>
      <w:r w:rsidR="00A420CD">
        <w:t> </w:t>
      </w:r>
      <w:r>
        <w:t>pkt </w:t>
      </w:r>
      <w:r w:rsidR="00C87050">
        <w:t>7</w:t>
      </w:r>
      <w:r w:rsidR="00E85E51">
        <w:t xml:space="preserve"> Z</w:t>
      </w:r>
      <w:r>
        <w:t xml:space="preserve">apytania Ofertowego. </w:t>
      </w:r>
    </w:p>
    <w:p w14:paraId="5D8ED579" w14:textId="77777777" w:rsidR="008F7F72" w:rsidRDefault="008F7F72" w:rsidP="0089107C">
      <w:pPr>
        <w:pStyle w:val="Akapitzlist"/>
        <w:numPr>
          <w:ilvl w:val="0"/>
          <w:numId w:val="25"/>
        </w:numPr>
        <w:spacing w:before="0" w:after="0"/>
        <w:ind w:left="720"/>
        <w:jc w:val="both"/>
      </w:pPr>
      <w:r>
        <w:t xml:space="preserve">W związku z prowadzeniem postępowania wyłącznie przy użyciu środków komunikacji elektronicznej Zamawiający nie przewiduje publicznego otwarcia ofert i prowadzenia transmisji z otwarcia ofert. </w:t>
      </w:r>
    </w:p>
    <w:p w14:paraId="5D8ED57A" w14:textId="77777777" w:rsidR="008F7F72" w:rsidRDefault="008F7F72" w:rsidP="0089107C">
      <w:pPr>
        <w:pStyle w:val="Akapitzlist"/>
        <w:numPr>
          <w:ilvl w:val="0"/>
          <w:numId w:val="25"/>
        </w:numPr>
        <w:spacing w:before="0" w:after="0"/>
        <w:ind w:left="720"/>
        <w:jc w:val="both"/>
      </w:pPr>
      <w:r>
        <w:t xml:space="preserve">Informacja z otwarcia ofert będzie widoczna w Bazie Konkurencyjności. </w:t>
      </w:r>
    </w:p>
    <w:p w14:paraId="5D8ED57B" w14:textId="77777777" w:rsidR="00C42A3F" w:rsidRPr="00C42A3F" w:rsidRDefault="00C42A3F" w:rsidP="00C42A3F"/>
    <w:p w14:paraId="5D8ED57C" w14:textId="77777777" w:rsidR="00E73C6B" w:rsidRDefault="00E73C6B" w:rsidP="00E73C6B">
      <w:pPr>
        <w:pStyle w:val="Nagwek1"/>
        <w:ind w:left="431" w:hanging="431"/>
      </w:pPr>
      <w:r w:rsidRPr="0029449B">
        <w:t>Termin związania ofertą</w:t>
      </w:r>
    </w:p>
    <w:p w14:paraId="5D8ED57D" w14:textId="77777777" w:rsidR="00ED363E" w:rsidRPr="00683E8E" w:rsidRDefault="00ED363E" w:rsidP="00190FA3">
      <w:pPr>
        <w:pStyle w:val="Akapitzlist"/>
        <w:numPr>
          <w:ilvl w:val="0"/>
          <w:numId w:val="7"/>
        </w:numPr>
        <w:spacing w:before="0" w:after="160"/>
        <w:jc w:val="both"/>
      </w:pPr>
      <w:r w:rsidRPr="00683E8E">
        <w:t xml:space="preserve">Termin związania ofertą wynosi </w:t>
      </w:r>
      <w:r>
        <w:t>3</w:t>
      </w:r>
      <w:r w:rsidRPr="00683E8E">
        <w:t>0 dni i rozpoczyna się wraz z upływem terminu składania ofert.</w:t>
      </w:r>
      <w:r>
        <w:t xml:space="preserve"> </w:t>
      </w:r>
    </w:p>
    <w:p w14:paraId="5D8ED57E" w14:textId="77777777" w:rsidR="00ED363E" w:rsidRPr="00683E8E" w:rsidRDefault="00ED363E" w:rsidP="00190FA3">
      <w:pPr>
        <w:pStyle w:val="Akapitzlist"/>
        <w:numPr>
          <w:ilvl w:val="0"/>
          <w:numId w:val="7"/>
        </w:numPr>
        <w:spacing w:before="0" w:after="160"/>
        <w:jc w:val="both"/>
      </w:pPr>
      <w:r w:rsidRPr="00683E8E">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w:t>
      </w:r>
      <w:r>
        <w:t>3</w:t>
      </w:r>
      <w:r w:rsidRPr="00683E8E">
        <w:t>0 dni.</w:t>
      </w:r>
    </w:p>
    <w:p w14:paraId="5D8ED57F" w14:textId="77777777" w:rsidR="003A6523" w:rsidRDefault="00ED363E" w:rsidP="00190FA3">
      <w:pPr>
        <w:pStyle w:val="Akapitzlist"/>
        <w:numPr>
          <w:ilvl w:val="0"/>
          <w:numId w:val="7"/>
        </w:numPr>
        <w:spacing w:before="0" w:after="160"/>
        <w:jc w:val="both"/>
      </w:pPr>
      <w:r w:rsidRPr="00683E8E">
        <w:t>Odmowa wyrażenia zgody, o której mowa w ust. 2, nie powoduje utraty wadium</w:t>
      </w:r>
      <w:r w:rsidR="001A3C70">
        <w:t xml:space="preserve"> o ile jest wymagane w postępowaniu</w:t>
      </w:r>
      <w:r w:rsidRPr="00683E8E">
        <w:t>.</w:t>
      </w:r>
    </w:p>
    <w:p w14:paraId="4EFAACAA" w14:textId="77777777" w:rsidR="005078AC" w:rsidRPr="00ED363E" w:rsidRDefault="005078AC" w:rsidP="005078AC">
      <w:pPr>
        <w:pStyle w:val="Akapitzlist"/>
        <w:spacing w:before="0" w:after="160"/>
        <w:jc w:val="both"/>
      </w:pPr>
    </w:p>
    <w:p w14:paraId="5D8ED580" w14:textId="77777777" w:rsidR="00BD5934" w:rsidRDefault="00BD5934" w:rsidP="00BD5934">
      <w:pPr>
        <w:pStyle w:val="Nagwek1"/>
        <w:ind w:left="431" w:hanging="431"/>
      </w:pPr>
      <w:r>
        <w:t>Tajemnica przedsiębiorstwa</w:t>
      </w:r>
    </w:p>
    <w:p w14:paraId="5D8ED581" w14:textId="77777777" w:rsidR="0078072B" w:rsidRDefault="0078072B" w:rsidP="00190FA3">
      <w:pPr>
        <w:pStyle w:val="Akapitzlist"/>
        <w:numPr>
          <w:ilvl w:val="0"/>
          <w:numId w:val="8"/>
        </w:numPr>
        <w:jc w:val="both"/>
      </w:pPr>
      <w: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w:t>
      </w:r>
    </w:p>
    <w:p w14:paraId="5D8ED582" w14:textId="6FAE22F0" w:rsidR="0078072B" w:rsidRDefault="0078072B" w:rsidP="00190FA3">
      <w:pPr>
        <w:pStyle w:val="Akapitzlist"/>
        <w:numPr>
          <w:ilvl w:val="0"/>
          <w:numId w:val="8"/>
        </w:numPr>
        <w:jc w:val="both"/>
      </w:pPr>
      <w:r>
        <w:t xml:space="preserve">Informacja stanowiąca tajemnicę przedsiębiorstwa powinna być wydzielona do odrębnego pliku, a plik opatrzony podpisem. </w:t>
      </w:r>
      <w:r w:rsidR="00F52B8A" w:rsidRPr="00F52B8A">
        <w:t>Dopuszcza się podpis w formie pisemnej lub w formie elektronicznej</w:t>
      </w:r>
      <w:r w:rsidR="00F52B8A">
        <w:t>.</w:t>
      </w:r>
    </w:p>
    <w:p w14:paraId="5D8ED583" w14:textId="77777777" w:rsidR="0078072B" w:rsidRPr="00215FFA" w:rsidRDefault="0078072B" w:rsidP="00190FA3">
      <w:pPr>
        <w:pStyle w:val="Akapitzlist"/>
        <w:numPr>
          <w:ilvl w:val="0"/>
          <w:numId w:val="8"/>
        </w:numPr>
        <w:jc w:val="both"/>
      </w:pPr>
      <w:r>
        <w:t xml:space="preserve">Uzasadnienie dokonanego zastrzeżenia tajemnicy przedsiębiorstwa należy zawrzeć w odrębnym pliku </w:t>
      </w:r>
      <w:r w:rsidR="00243EC8">
        <w:t>opatrzonym podpisem</w:t>
      </w:r>
      <w:r>
        <w:t>.</w:t>
      </w:r>
      <w:r w:rsidR="00243EC8">
        <w:t xml:space="preserve"> Dopuszcza się podpis w formie pisemnej lub w formie elektronicznej.</w:t>
      </w:r>
    </w:p>
    <w:p w14:paraId="5D8ED584" w14:textId="77777777" w:rsidR="00BD5934" w:rsidRPr="00BD5934" w:rsidRDefault="00BD5934" w:rsidP="00BD5934"/>
    <w:p w14:paraId="5D8ED585" w14:textId="77777777" w:rsidR="007D2194" w:rsidRDefault="007D2194" w:rsidP="007D2194">
      <w:pPr>
        <w:pStyle w:val="Nagwek1"/>
        <w:ind w:left="431" w:hanging="431"/>
      </w:pPr>
      <w:r>
        <w:lastRenderedPageBreak/>
        <w:t>Termin realizacji umowy</w:t>
      </w:r>
    </w:p>
    <w:p w14:paraId="5D8ED586" w14:textId="67C9FD11" w:rsidR="003A7B87" w:rsidRPr="003B2C26" w:rsidRDefault="008B3EDF" w:rsidP="000A30DF">
      <w:pPr>
        <w:ind w:left="431"/>
        <w:jc w:val="both"/>
        <w:rPr>
          <w:b/>
          <w:bCs/>
        </w:rPr>
      </w:pPr>
      <w:r w:rsidRPr="00DD322C">
        <w:t>Zamawiający wymaga dostawy</w:t>
      </w:r>
      <w:r w:rsidR="00EF1FF1" w:rsidRPr="00DD322C">
        <w:t xml:space="preserve"> urządzenia</w:t>
      </w:r>
      <w:r w:rsidRPr="00DD322C">
        <w:t xml:space="preserve"> w terminie </w:t>
      </w:r>
      <w:r w:rsidR="00661664" w:rsidRPr="00452BE3">
        <w:t>do</w:t>
      </w:r>
      <w:r w:rsidRPr="00452BE3">
        <w:rPr>
          <w:b/>
          <w:bCs/>
        </w:rPr>
        <w:t xml:space="preserve"> </w:t>
      </w:r>
      <w:r w:rsidR="002B570C">
        <w:rPr>
          <w:b/>
          <w:bCs/>
        </w:rPr>
        <w:t>120</w:t>
      </w:r>
      <w:r w:rsidR="00B85DF6" w:rsidRPr="00452BE3">
        <w:rPr>
          <w:b/>
          <w:bCs/>
        </w:rPr>
        <w:t xml:space="preserve"> dni</w:t>
      </w:r>
      <w:r w:rsidRPr="003B7761">
        <w:rPr>
          <w:b/>
          <w:bCs/>
        </w:rPr>
        <w:t xml:space="preserve"> </w:t>
      </w:r>
      <w:r w:rsidR="0089114C" w:rsidRPr="003B7761">
        <w:rPr>
          <w:b/>
          <w:bCs/>
        </w:rPr>
        <w:t>ka</w:t>
      </w:r>
      <w:r w:rsidR="0089114C" w:rsidRPr="00DD322C">
        <w:rPr>
          <w:b/>
          <w:bCs/>
        </w:rPr>
        <w:t xml:space="preserve">lendarzowych </w:t>
      </w:r>
      <w:r w:rsidRPr="00DD322C">
        <w:t>od daty</w:t>
      </w:r>
      <w:r w:rsidR="00EA78A0" w:rsidRPr="00DD322C">
        <w:t xml:space="preserve"> </w:t>
      </w:r>
      <w:r w:rsidR="00EA78A0" w:rsidRPr="000A54E4">
        <w:t>podpisania umowy na dostawę</w:t>
      </w:r>
      <w:r w:rsidR="00C35F98" w:rsidRPr="000A54E4">
        <w:t>.</w:t>
      </w:r>
    </w:p>
    <w:p w14:paraId="5D8ED587" w14:textId="77777777" w:rsidR="002052DD" w:rsidRDefault="002052DD" w:rsidP="00F8459B">
      <w:pPr>
        <w:rPr>
          <w:highlight w:val="yellow"/>
        </w:rPr>
      </w:pPr>
    </w:p>
    <w:p w14:paraId="5D8ED588" w14:textId="77777777" w:rsidR="00AA74F8" w:rsidRPr="00385B10" w:rsidRDefault="00E52FB8" w:rsidP="00385B10">
      <w:pPr>
        <w:pStyle w:val="Nagwek1"/>
      </w:pPr>
      <w:r w:rsidRPr="00385B10">
        <w:t xml:space="preserve">Wyłączenia </w:t>
      </w:r>
    </w:p>
    <w:p w14:paraId="5D8ED589" w14:textId="0E0AAFE6" w:rsidR="00DC4FFD" w:rsidRDefault="00CB248A" w:rsidP="00190FA3">
      <w:pPr>
        <w:pStyle w:val="Akapitzlist"/>
        <w:numPr>
          <w:ilvl w:val="0"/>
          <w:numId w:val="9"/>
        </w:numPr>
        <w:jc w:val="both"/>
      </w:pPr>
      <w:r>
        <w:t xml:space="preserve">O </w:t>
      </w:r>
      <w:r w:rsidR="00DC4FFD">
        <w:t xml:space="preserve">udzielenie zamówienia nie mogą ubiegać się Wykonawcy </w:t>
      </w:r>
      <w:r w:rsidR="003266B8">
        <w:t xml:space="preserve">powiązani z Zamawiającym i/lub osobami wykonującymi czynności związane z przygotowaniem i przeprowadzeniem postępowania. Przez powiązania osobowe lub kapitałowe rozumie się </w:t>
      </w:r>
      <w:r w:rsidR="00E31AB4">
        <w:t>powiązania polegające na:</w:t>
      </w:r>
    </w:p>
    <w:p w14:paraId="5D8ED58A" w14:textId="77777777" w:rsidR="00E31AB4" w:rsidRDefault="00DC4FFD" w:rsidP="008D554F">
      <w:pPr>
        <w:pStyle w:val="Akapitzlist"/>
        <w:numPr>
          <w:ilvl w:val="0"/>
          <w:numId w:val="1"/>
        </w:numPr>
        <w:jc w:val="both"/>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5D8ED58B" w14:textId="77777777" w:rsidR="00E31AB4" w:rsidRDefault="00DC4FFD" w:rsidP="008D554F">
      <w:pPr>
        <w:pStyle w:val="Akapitzlist"/>
        <w:numPr>
          <w:ilvl w:val="0"/>
          <w:numId w:val="1"/>
        </w:numPr>
        <w:jc w:val="both"/>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5D8ED58C" w14:textId="77777777" w:rsidR="00DC4FFD" w:rsidRDefault="00DC4FFD" w:rsidP="008D554F">
      <w:pPr>
        <w:pStyle w:val="Akapitzlist"/>
        <w:numPr>
          <w:ilvl w:val="0"/>
          <w:numId w:val="1"/>
        </w:numPr>
        <w:jc w:val="both"/>
      </w:pPr>
      <w:r>
        <w:t>pozostawaniu z wykonawcą w takim stosunku prawnym lub faktycznym, że istnieje uzasadniona wątpliwość co do ich bezstronności lub niezależności w związku z postępowaniem o udzielenie zamówienia.</w:t>
      </w:r>
    </w:p>
    <w:p w14:paraId="5D8ED58D" w14:textId="77777777" w:rsidR="00DC4FFD" w:rsidRDefault="00BC4A24" w:rsidP="00190FA3">
      <w:pPr>
        <w:pStyle w:val="Akapitzlist"/>
        <w:numPr>
          <w:ilvl w:val="0"/>
          <w:numId w:val="9"/>
        </w:numPr>
        <w:jc w:val="both"/>
      </w:pPr>
      <w:r w:rsidRPr="00BC4A24">
        <w:t>Zamówienie nie może zostać udzielone podmiotom, wobec których zachodzi jakakolwiek z okoliczności wskazanych w art. 7 ustawy z dnia 13 kwietnia 2022 r. o szczególnych rozwiązaniach w zakresie przeciwdziałania wspieraniu agresji na Ukrainę oraz służących ochronie bezpieczeństwa narodowego.</w:t>
      </w:r>
    </w:p>
    <w:p w14:paraId="5D8ED58E" w14:textId="77777777" w:rsidR="00011AFE" w:rsidRDefault="00011AFE" w:rsidP="00011AFE">
      <w:pPr>
        <w:pStyle w:val="Nagwek1"/>
      </w:pPr>
      <w:r w:rsidRPr="007E17BB">
        <w:t>Wspólne ubieganie się o zamówienie</w:t>
      </w:r>
    </w:p>
    <w:p w14:paraId="5D8ED58F" w14:textId="2B995B55" w:rsidR="006D2009" w:rsidRDefault="006D2009" w:rsidP="00847C20">
      <w:pPr>
        <w:jc w:val="both"/>
      </w:pPr>
      <w:r>
        <w:t>Wykonawcy mogą wspólnie ubiegać się o udzielenie zamówienia (np. konsorcjum, spółka cywilna),</w:t>
      </w:r>
      <w:r w:rsidR="00847C20">
        <w:t xml:space="preserve"> </w:t>
      </w:r>
      <w:r>
        <w:t xml:space="preserve">pod warunkiem, że: </w:t>
      </w:r>
    </w:p>
    <w:p w14:paraId="5D8ED590" w14:textId="77777777" w:rsidR="006D2009" w:rsidRDefault="006D2009" w:rsidP="00190FA3">
      <w:pPr>
        <w:pStyle w:val="Akapitzlist"/>
        <w:numPr>
          <w:ilvl w:val="0"/>
          <w:numId w:val="10"/>
        </w:numPr>
        <w:spacing w:before="0" w:after="160"/>
        <w:jc w:val="both"/>
      </w:pPr>
      <w:r>
        <w:t xml:space="preserve">Upoważnią jednego spośród siebie, jako przedstawiciela pozostałych (wyznaczą pełnomocnika) do reprezentowania w postępowaniu albo do reprezentowania w postępowaniu i zawarcia umowy, a pełnomocnictwo do pełnienia tej funkcji - wystawione zgodnie z wymogami ustawowymi, podpisane przez prawnie upoważnionych przedstawicieli każdego z partnerów - powinno być dołączone do oferty - dotyczy konsorcjum. </w:t>
      </w:r>
    </w:p>
    <w:p w14:paraId="5D8ED591" w14:textId="77777777" w:rsidR="006D2009" w:rsidRDefault="006D2009" w:rsidP="00190FA3">
      <w:pPr>
        <w:pStyle w:val="Akapitzlist"/>
        <w:numPr>
          <w:ilvl w:val="0"/>
          <w:numId w:val="10"/>
        </w:numPr>
        <w:spacing w:before="0" w:after="160"/>
        <w:jc w:val="both"/>
      </w:pPr>
      <w:r>
        <w:t>W przypadku przedsiębiorców prowadzących działalność w formie spółki cywilnej powinni ustanowić pełnomocnika do reprezentowania ich w postępowaniu i zawarcia umowy, lub przedłożyć umowę spółki/uchwałę wspólników określające zakres uprawnień do reprezentowania spółki przez wspólników stosowanie do postanowień art. 865 KC.</w:t>
      </w:r>
    </w:p>
    <w:p w14:paraId="5D8ED592" w14:textId="77777777" w:rsidR="006D2009" w:rsidRDefault="006D2009" w:rsidP="00190FA3">
      <w:pPr>
        <w:pStyle w:val="Akapitzlist"/>
        <w:numPr>
          <w:ilvl w:val="0"/>
          <w:numId w:val="10"/>
        </w:numPr>
        <w:spacing w:before="0" w:after="160"/>
        <w:jc w:val="both"/>
      </w:pPr>
      <w:r>
        <w:t>Treść pełnomocnictwa powinna dokładnie określać zakres umocowania. Wszelka korespondencja, zawarcie umowy oraz rozliczenia dokonywane będą wyłącznie z wyznaczonym pełnomocnikiem.</w:t>
      </w:r>
    </w:p>
    <w:p w14:paraId="5D8ED593" w14:textId="77777777" w:rsidR="006D2009" w:rsidRDefault="006D2009" w:rsidP="00190FA3">
      <w:pPr>
        <w:pStyle w:val="Akapitzlist"/>
        <w:numPr>
          <w:ilvl w:val="0"/>
          <w:numId w:val="10"/>
        </w:numPr>
        <w:spacing w:before="0" w:after="160"/>
        <w:jc w:val="both"/>
      </w:pPr>
      <w:r>
        <w:t xml:space="preserve">Oferta winna być podpisana przez każdego partnera konsorcjum/wspólnika spółki cywilnej lub przez ustanowionego pełnomocnika. </w:t>
      </w:r>
    </w:p>
    <w:p w14:paraId="5D8ED594" w14:textId="77777777" w:rsidR="006D2009" w:rsidRDefault="006D2009" w:rsidP="00190FA3">
      <w:pPr>
        <w:pStyle w:val="Akapitzlist"/>
        <w:numPr>
          <w:ilvl w:val="0"/>
          <w:numId w:val="10"/>
        </w:numPr>
        <w:spacing w:before="0" w:after="160"/>
        <w:jc w:val="both"/>
      </w:pPr>
      <w:r>
        <w:t xml:space="preserve">Ustanowiony pełnomocnik winien być upoważniony do zaciągania zobowiązań i płatności w imieniu każdego partnera, na rzecz każdego z partnerów oraz do wyłącznego występowania w realizacji umowy - dotyczy konsorcjum. </w:t>
      </w:r>
    </w:p>
    <w:p w14:paraId="5D8ED595" w14:textId="77777777" w:rsidR="006D2009" w:rsidRDefault="006D2009" w:rsidP="00190FA3">
      <w:pPr>
        <w:pStyle w:val="Akapitzlist"/>
        <w:numPr>
          <w:ilvl w:val="0"/>
          <w:numId w:val="10"/>
        </w:numPr>
        <w:spacing w:before="0" w:after="160"/>
        <w:jc w:val="both"/>
      </w:pPr>
      <w:r>
        <w:t>Każdy z Wykonawców składających wspólną ofertę winien spełnić warunki określone w pkt 12 Zapytania Ofertowego.</w:t>
      </w:r>
    </w:p>
    <w:p w14:paraId="5D8ED596" w14:textId="76BAD242" w:rsidR="006D2009" w:rsidRPr="00D37790" w:rsidRDefault="006D2009" w:rsidP="00190FA3">
      <w:pPr>
        <w:pStyle w:val="Akapitzlist"/>
        <w:numPr>
          <w:ilvl w:val="0"/>
          <w:numId w:val="10"/>
        </w:numPr>
        <w:spacing w:before="0" w:after="160"/>
        <w:jc w:val="both"/>
      </w:pPr>
      <w:r w:rsidRPr="00D37790">
        <w:t xml:space="preserve">Warunki określone w pkt 5 Zapytania </w:t>
      </w:r>
      <w:r w:rsidR="007D5D69">
        <w:t>O</w:t>
      </w:r>
      <w:r w:rsidRPr="00D37790">
        <w:t>fertowego muszą być spełnione łącznie przez wszystkich członków konsorcjum. Z zastrzeżeniem, iż w zakresie posiada doświadczenie, przynajmniej jeden z członków konsorcjum musi wykazać</w:t>
      </w:r>
      <w:r w:rsidR="00B67814">
        <w:t>,</w:t>
      </w:r>
      <w:r w:rsidRPr="00D37790">
        <w:t xml:space="preserve"> że spełnia samodzielnie w całości warunek. </w:t>
      </w:r>
    </w:p>
    <w:p w14:paraId="5D8ED597" w14:textId="77777777" w:rsidR="006D2009" w:rsidRDefault="006D2009" w:rsidP="00190FA3">
      <w:pPr>
        <w:pStyle w:val="Akapitzlist"/>
        <w:numPr>
          <w:ilvl w:val="0"/>
          <w:numId w:val="10"/>
        </w:numPr>
        <w:spacing w:before="0" w:after="160"/>
        <w:jc w:val="both"/>
      </w:pPr>
      <w:r>
        <w:t>Wykonawcy występujący wspólnie ponoszą solidarną odpowiedzialność wobec Zamawiającego za wykonanie umowy i wniesienie zabezpieczenia należytego wykonania umowy.</w:t>
      </w:r>
    </w:p>
    <w:p w14:paraId="5D8ED598" w14:textId="77777777" w:rsidR="006D2009" w:rsidRDefault="006D2009" w:rsidP="00190FA3">
      <w:pPr>
        <w:pStyle w:val="Akapitzlist"/>
        <w:numPr>
          <w:ilvl w:val="0"/>
          <w:numId w:val="10"/>
        </w:numPr>
        <w:spacing w:before="0" w:after="160"/>
        <w:jc w:val="both"/>
      </w:pPr>
      <w:r>
        <w:lastRenderedPageBreak/>
        <w:t xml:space="preserve">W przypadku wyboru oferty złożonej przez konsorcjum, członkowie konsorcjum przed podpisaniem umowy, na żądanie Zamawiającego, zobowiązani będą do przedłożenia umowy regulującej współpracę Wykonawców - członków konsorcjum. </w:t>
      </w:r>
    </w:p>
    <w:p w14:paraId="5D8ED599" w14:textId="77777777" w:rsidR="006D2009" w:rsidRDefault="006D2009" w:rsidP="00190FA3">
      <w:pPr>
        <w:pStyle w:val="Akapitzlist"/>
        <w:numPr>
          <w:ilvl w:val="0"/>
          <w:numId w:val="10"/>
        </w:numPr>
        <w:spacing w:before="0" w:after="160"/>
        <w:jc w:val="both"/>
      </w:pPr>
      <w:r>
        <w:t>Po złożeniu oferty zmiany w składzie konsorcjum nie są dopuszczalne.</w:t>
      </w:r>
    </w:p>
    <w:p w14:paraId="467BE5AC" w14:textId="77777777" w:rsidR="000422A9" w:rsidRPr="007E17BB" w:rsidRDefault="000422A9" w:rsidP="000422A9">
      <w:pPr>
        <w:pStyle w:val="Akapitzlist"/>
        <w:spacing w:before="0" w:after="160"/>
        <w:ind w:left="360"/>
        <w:jc w:val="both"/>
      </w:pPr>
    </w:p>
    <w:p w14:paraId="5D8ED59A" w14:textId="1E13F8EA" w:rsidR="00A808F0" w:rsidRDefault="00A808F0" w:rsidP="00014113">
      <w:pPr>
        <w:pStyle w:val="Nagwek1"/>
      </w:pPr>
      <w:r>
        <w:t>Określenie warunków istotnych zmian umowy zawartej</w:t>
      </w:r>
      <w:r w:rsidR="005078AC">
        <w:br/>
      </w:r>
      <w:r>
        <w:t>w wyniku przeprowadzonego postępowania o udzielenie zamówienia</w:t>
      </w:r>
    </w:p>
    <w:p w14:paraId="5D8ED59B" w14:textId="77777777" w:rsidR="00A808F0" w:rsidRDefault="00A808F0" w:rsidP="000A0F6F">
      <w:pPr>
        <w:jc w:val="both"/>
      </w:pPr>
      <w:r>
        <w:t xml:space="preserve">Zamawiający informuje, że warunki istotnych zmian umowy </w:t>
      </w:r>
      <w:r w:rsidR="00006B28">
        <w:t xml:space="preserve">zostały określone we wzorze umowy stanowiącej załącznik do Zapytania Ofertowego. </w:t>
      </w:r>
    </w:p>
    <w:p w14:paraId="5D8ED59C" w14:textId="77777777" w:rsidR="00014113" w:rsidRDefault="00014113" w:rsidP="00014113">
      <w:pPr>
        <w:pStyle w:val="Nagwek1"/>
      </w:pPr>
      <w:r w:rsidRPr="00671C90">
        <w:t>Formalności poprzedzające zawarcie umowy</w:t>
      </w:r>
    </w:p>
    <w:p w14:paraId="5D8ED59D" w14:textId="77777777" w:rsidR="0059181D" w:rsidRDefault="0059181D" w:rsidP="00190FA3">
      <w:pPr>
        <w:pStyle w:val="Akapitzlist"/>
        <w:numPr>
          <w:ilvl w:val="0"/>
          <w:numId w:val="11"/>
        </w:numPr>
        <w:spacing w:before="0" w:after="160"/>
        <w:jc w:val="both"/>
      </w:pPr>
      <w:r>
        <w:t>Zamawiający wymaga, aby najpóźniej w dniu zawarcia umowy Wykonawca, którego oferta została uznana za najkorzystniejszą w niniejszym postępowaniu przedłożył Zamawiającemu dowód wniesienia zabezpieczenia należytego wykonania umowy</w:t>
      </w:r>
      <w:r w:rsidR="00632999">
        <w:t>, o ile zabezpieczenie jest wymagane</w:t>
      </w:r>
      <w:r>
        <w:t>.</w:t>
      </w:r>
    </w:p>
    <w:p w14:paraId="5D8ED59E" w14:textId="77777777" w:rsidR="0059181D" w:rsidRDefault="0059181D" w:rsidP="00190FA3">
      <w:pPr>
        <w:pStyle w:val="Akapitzlist"/>
        <w:numPr>
          <w:ilvl w:val="0"/>
          <w:numId w:val="11"/>
        </w:numPr>
        <w:spacing w:before="0" w:after="160"/>
        <w:jc w:val="both"/>
      </w:pPr>
      <w:r>
        <w:t xml:space="preserve">Wykonawca, którego oferta zostanie wybrana jako najkorzystniejsza, zobowiązany będzie do podpisania umowy, której wzór stanowi załącznik do niniejszego zapytania ofertowego. </w:t>
      </w:r>
    </w:p>
    <w:p w14:paraId="5D8ED59F" w14:textId="77777777" w:rsidR="0059181D" w:rsidRPr="00671C90" w:rsidRDefault="0059181D" w:rsidP="00190FA3">
      <w:pPr>
        <w:pStyle w:val="Akapitzlist"/>
        <w:numPr>
          <w:ilvl w:val="0"/>
          <w:numId w:val="11"/>
        </w:numPr>
        <w:spacing w:before="0" w:after="160"/>
        <w:jc w:val="both"/>
      </w:pPr>
      <w:r>
        <w:t>Umowa z wybranym Wykonawcą zostanie zawarta w miejscu i terminie określonym przez Zamawiającego. Nieusprawiedliwione niestawienie się przez Wykonawcę w wyznaczonym terminie do podpisania umowy uznaje się za odstąpienie od zawarcia umowy, co upoważni Zamawiającego do podpisania umowy z kolejnym Wykonawcą, który w postępowaniu o udzielenie zamówienia uzyskał kolejną najwyższą liczbę punktów.</w:t>
      </w:r>
    </w:p>
    <w:p w14:paraId="5D8ED5A1" w14:textId="77777777" w:rsidR="00B0152E" w:rsidRDefault="00B0152E" w:rsidP="00B0152E">
      <w:pPr>
        <w:pStyle w:val="Nagwek1"/>
      </w:pPr>
      <w:r>
        <w:t>Wadium</w:t>
      </w:r>
    </w:p>
    <w:p w14:paraId="492EA499" w14:textId="77777777" w:rsidR="000422A9" w:rsidRDefault="000422A9" w:rsidP="000422A9">
      <w:pPr>
        <w:pStyle w:val="Akapitzlist"/>
        <w:spacing w:before="0" w:after="160"/>
        <w:ind w:left="360"/>
        <w:jc w:val="both"/>
      </w:pPr>
    </w:p>
    <w:p w14:paraId="26C9453C" w14:textId="282B6795" w:rsidR="00092998" w:rsidRDefault="00C544BA" w:rsidP="00C544BA">
      <w:pPr>
        <w:pStyle w:val="Akapitzlist"/>
        <w:numPr>
          <w:ilvl w:val="3"/>
          <w:numId w:val="11"/>
        </w:numPr>
        <w:spacing w:before="0" w:after="160"/>
        <w:ind w:left="426"/>
        <w:jc w:val="both"/>
      </w:pPr>
      <w:r>
        <w:t>Wadium w postępowaniu nie jest wymagane.</w:t>
      </w:r>
    </w:p>
    <w:p w14:paraId="5D8ED5A3" w14:textId="09EB524B" w:rsidR="0036770F" w:rsidRDefault="0036770F" w:rsidP="0036770F">
      <w:pPr>
        <w:pStyle w:val="Nagwek1"/>
      </w:pPr>
      <w:r>
        <w:t>Informacja o możliwości składania ofert częściowych</w:t>
      </w:r>
      <w:r w:rsidR="000422A9">
        <w:br/>
      </w:r>
      <w:r>
        <w:t>i wariantowych</w:t>
      </w:r>
    </w:p>
    <w:p w14:paraId="5D8ED5A4" w14:textId="77777777" w:rsidR="005B4E2D" w:rsidRPr="00EE6679" w:rsidRDefault="005B4E2D" w:rsidP="00190FA3">
      <w:pPr>
        <w:pStyle w:val="Akapitzlist"/>
        <w:numPr>
          <w:ilvl w:val="0"/>
          <w:numId w:val="13"/>
        </w:numPr>
      </w:pPr>
      <w:r w:rsidRPr="00EE6679">
        <w:t xml:space="preserve">Zamawiający nie dopuszcza możliwości składania ofert częściowych.  </w:t>
      </w:r>
    </w:p>
    <w:p w14:paraId="5D8ED5A5" w14:textId="77777777" w:rsidR="005B4E2D" w:rsidRDefault="005B4E2D" w:rsidP="00190FA3">
      <w:pPr>
        <w:pStyle w:val="Akapitzlist"/>
        <w:numPr>
          <w:ilvl w:val="0"/>
          <w:numId w:val="13"/>
        </w:numPr>
      </w:pPr>
      <w:r w:rsidRPr="00EE6679">
        <w:t>Zamawiający nie dopuszcza możliwości składania ofert wariantowych.</w:t>
      </w:r>
    </w:p>
    <w:p w14:paraId="4943A517" w14:textId="5993C4D3" w:rsidR="0069253A" w:rsidRPr="00EE6679" w:rsidRDefault="0069253A" w:rsidP="00190FA3">
      <w:pPr>
        <w:pStyle w:val="Akapitzlist"/>
        <w:numPr>
          <w:ilvl w:val="0"/>
          <w:numId w:val="13"/>
        </w:numPr>
      </w:pPr>
      <w:r w:rsidRPr="0069253A">
        <w:t>Zamawiający nie przewiduje udzielenia zamówień uzupełniających.</w:t>
      </w:r>
    </w:p>
    <w:p w14:paraId="5D8ED5A7" w14:textId="48486E96" w:rsidR="00B42AD2" w:rsidRDefault="00B42AD2" w:rsidP="00B42AD2">
      <w:pPr>
        <w:pStyle w:val="Nagwek1"/>
      </w:pPr>
      <w:r>
        <w:t>pis sposobu przedstawiania ofert wariantowych oraz minimalne warunki, jakim muszą odpowiadać oferty wariantowe wraz z wybranymi kryteriami oceny, jeżeli zamawiający wymaga lub dopuszcza ich składanie</w:t>
      </w:r>
    </w:p>
    <w:p w14:paraId="5D8ED5A8" w14:textId="77777777" w:rsidR="004C57AC" w:rsidRDefault="00E53511">
      <w:r w:rsidRPr="00E53511">
        <w:t>Nie dotyczy. Zamawiający nie przewiduje w postępowaniu składania ofert wariantowych.</w:t>
      </w:r>
    </w:p>
    <w:p w14:paraId="5D8ED5A9" w14:textId="77777777" w:rsidR="00983AD2" w:rsidRDefault="00983AD2" w:rsidP="00983AD2">
      <w:pPr>
        <w:pStyle w:val="Nagwek1"/>
      </w:pPr>
      <w:r>
        <w:t>Przetwarzanie danych osobowych</w:t>
      </w:r>
    </w:p>
    <w:p w14:paraId="5D8ED5AA" w14:textId="77777777" w:rsidR="000E739B" w:rsidRPr="00467C03" w:rsidRDefault="000E739B" w:rsidP="004111E4">
      <w:pPr>
        <w:jc w:val="both"/>
        <w:rPr>
          <w:bCs/>
        </w:rPr>
      </w:pPr>
      <w:r w:rsidRPr="00467C03">
        <w:rPr>
          <w:bC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5D8ED5AB" w14:textId="77777777" w:rsidR="000E739B" w:rsidRPr="00467C03" w:rsidRDefault="000E739B" w:rsidP="00190FA3">
      <w:pPr>
        <w:pStyle w:val="Akapitzlist"/>
        <w:numPr>
          <w:ilvl w:val="0"/>
          <w:numId w:val="14"/>
        </w:numPr>
        <w:spacing w:before="0" w:after="160"/>
        <w:jc w:val="both"/>
      </w:pPr>
      <w:r w:rsidRPr="00467C03">
        <w:t>będzie przetwarzał dane osobowe uzyskane w trakcie niniejszego postępowania, w tym dane osobowe ujawnione w ofertach, dokumentach i oświadczeniach dołączonych do oferty oraz dane osobowe ujawnione w odpowiedzi na wezwanie do uzupełnienia oferty.</w:t>
      </w:r>
    </w:p>
    <w:p w14:paraId="5D8ED5AC" w14:textId="7B54D05C" w:rsidR="000E739B" w:rsidRDefault="000E739B" w:rsidP="00190FA3">
      <w:pPr>
        <w:pStyle w:val="Akapitzlist"/>
        <w:numPr>
          <w:ilvl w:val="0"/>
          <w:numId w:val="14"/>
        </w:numPr>
        <w:spacing w:before="0" w:after="160"/>
        <w:jc w:val="both"/>
      </w:pPr>
      <w:r>
        <w:t xml:space="preserve">Administratorem Pani/Pana danych osobowych jest </w:t>
      </w:r>
      <w:r w:rsidR="00E24CF4">
        <w:t xml:space="preserve">Zamawiający, którego dane zostały określone w pkt </w:t>
      </w:r>
      <w:r w:rsidR="009F044C">
        <w:t>2</w:t>
      </w:r>
      <w:r w:rsidR="00E24CF4">
        <w:t xml:space="preserve"> Zapytania Ofertowego. </w:t>
      </w:r>
      <w:r w:rsidRPr="005D4FAA">
        <w:t xml:space="preserve"> </w:t>
      </w:r>
    </w:p>
    <w:p w14:paraId="5D8ED5AD" w14:textId="4DB007D8" w:rsidR="000E739B" w:rsidRPr="00467C03" w:rsidRDefault="000E739B" w:rsidP="00190FA3">
      <w:pPr>
        <w:pStyle w:val="Akapitzlist"/>
        <w:numPr>
          <w:ilvl w:val="0"/>
          <w:numId w:val="14"/>
        </w:numPr>
        <w:spacing w:before="0" w:after="160"/>
        <w:jc w:val="both"/>
      </w:pPr>
      <w:r w:rsidRPr="005D4FAA">
        <w:lastRenderedPageBreak/>
        <w:t>Kontakt do administratora</w:t>
      </w:r>
      <w:r>
        <w:t xml:space="preserve"> na adres e-mail podany w pkt </w:t>
      </w:r>
      <w:r w:rsidR="009F044C">
        <w:t>2</w:t>
      </w:r>
      <w:r>
        <w:t xml:space="preserve"> Zapytania lub listownie na adres podany w pkt </w:t>
      </w:r>
      <w:r w:rsidR="009F044C">
        <w:t>2</w:t>
      </w:r>
      <w:r>
        <w:t xml:space="preserve"> Zapytania. </w:t>
      </w:r>
    </w:p>
    <w:p w14:paraId="5D8ED5AE" w14:textId="52384E2E" w:rsidR="000E739B" w:rsidRPr="00467C03" w:rsidRDefault="000E739B" w:rsidP="00190FA3">
      <w:pPr>
        <w:pStyle w:val="Akapitzlist"/>
        <w:numPr>
          <w:ilvl w:val="0"/>
          <w:numId w:val="14"/>
        </w:numPr>
        <w:spacing w:before="0" w:after="160"/>
        <w:jc w:val="both"/>
      </w:pPr>
      <w:r>
        <w:t xml:space="preserve">Pani/Pana dane osobowe przetwarzane będą na podstawie art. 6 ust. 1 lit. c RODO w celu związanym z postępowaniem o udzielenie niniejszego zamówienia prowadzonego w trybie </w:t>
      </w:r>
      <w:r w:rsidR="00FB5EED">
        <w:t>zasady konkurencyjności</w:t>
      </w:r>
      <w:r w:rsidR="00750EFD">
        <w:t>,</w:t>
      </w:r>
    </w:p>
    <w:p w14:paraId="5D8ED5AF" w14:textId="77777777" w:rsidR="000E739B" w:rsidRPr="00467C03" w:rsidRDefault="000E739B" w:rsidP="00190FA3">
      <w:pPr>
        <w:pStyle w:val="Akapitzlist"/>
        <w:numPr>
          <w:ilvl w:val="0"/>
          <w:numId w:val="14"/>
        </w:numPr>
        <w:spacing w:before="0" w:after="160"/>
        <w:jc w:val="both"/>
      </w:pPr>
      <w:r w:rsidRPr="00467C03">
        <w:t xml:space="preserve">odbiorcami Pani/Pana danych osobowych będą osoby lub podmioty, którym udostępniona zostanie dokumentacja postępowania ofertowego, prowadzonego w trybie zasady konkurencyjności, </w:t>
      </w:r>
    </w:p>
    <w:p w14:paraId="5D8ED5B0" w14:textId="61EDC8CE" w:rsidR="000E739B" w:rsidRPr="00467C03" w:rsidRDefault="00F0682C" w:rsidP="00190FA3">
      <w:pPr>
        <w:pStyle w:val="Akapitzlist"/>
        <w:numPr>
          <w:ilvl w:val="0"/>
          <w:numId w:val="14"/>
        </w:numPr>
        <w:spacing w:before="0" w:after="160"/>
        <w:jc w:val="both"/>
      </w:pPr>
      <w:r>
        <w:t xml:space="preserve">z </w:t>
      </w:r>
      <w:r w:rsidR="000E739B" w:rsidRPr="00467C03">
        <w:t xml:space="preserve">uwagi na fakt, iż niniejsze postępowanie toczy się na podstawie norm obowiązujących w ramach </w:t>
      </w:r>
      <w:r w:rsidR="000E739B" w:rsidRPr="005765A1">
        <w:t>Programu</w:t>
      </w:r>
      <w:r w:rsidR="000E739B" w:rsidRPr="00F0682C">
        <w:rPr>
          <w:b/>
          <w:bCs/>
        </w:rPr>
        <w:t xml:space="preserve"> </w:t>
      </w:r>
      <w:r w:rsidR="005765A1">
        <w:rPr>
          <w:b/>
          <w:bCs/>
        </w:rPr>
        <w:t xml:space="preserve">Fundusze Europejskie dla </w:t>
      </w:r>
      <w:r w:rsidR="007857AA">
        <w:rPr>
          <w:b/>
          <w:bCs/>
        </w:rPr>
        <w:t>Polski Wschodniej</w:t>
      </w:r>
      <w:r w:rsidR="005765A1">
        <w:rPr>
          <w:b/>
          <w:bCs/>
        </w:rPr>
        <w:t xml:space="preserve"> 2021-2027</w:t>
      </w:r>
      <w:r w:rsidR="000E739B" w:rsidRPr="00467C03">
        <w:t xml:space="preserve"> dane osobowe Wykonawcy objęte są przepisami o dostępie do informacji publicznej, tym samym mogą zostać udostępnione podmiotom, które na podstawie powyższej regulacji zwrócą się o ich udostępnienie, a ponadto zostaną udostępnione instytucjom i podmiotom zaangażowanym w proces realizacji </w:t>
      </w:r>
      <w:r w:rsidR="000E739B" w:rsidRPr="00FA238A">
        <w:t>Programu</w:t>
      </w:r>
      <w:r w:rsidR="000E739B" w:rsidRPr="006A4447">
        <w:rPr>
          <w:b/>
          <w:bCs/>
        </w:rPr>
        <w:t xml:space="preserve"> </w:t>
      </w:r>
      <w:r w:rsidR="00FA238A" w:rsidRPr="00FA238A">
        <w:rPr>
          <w:b/>
          <w:bCs/>
        </w:rPr>
        <w:t>Fundusze Europejskie dla P</w:t>
      </w:r>
      <w:r w:rsidR="007857AA">
        <w:rPr>
          <w:b/>
          <w:bCs/>
        </w:rPr>
        <w:t xml:space="preserve">olski </w:t>
      </w:r>
      <w:r w:rsidR="00D40482">
        <w:rPr>
          <w:b/>
          <w:bCs/>
        </w:rPr>
        <w:t>Wschodniej</w:t>
      </w:r>
      <w:r w:rsidR="00FA238A" w:rsidRPr="00FA238A">
        <w:rPr>
          <w:b/>
          <w:bCs/>
        </w:rPr>
        <w:t xml:space="preserve"> 2021-2027</w:t>
      </w:r>
      <w:r w:rsidR="000E739B" w:rsidRPr="00467C03">
        <w:t>,</w:t>
      </w:r>
    </w:p>
    <w:p w14:paraId="5D8ED5B1" w14:textId="77777777" w:rsidR="000E739B" w:rsidRPr="00467C03" w:rsidRDefault="000E739B" w:rsidP="00190FA3">
      <w:pPr>
        <w:pStyle w:val="Akapitzlist"/>
        <w:numPr>
          <w:ilvl w:val="0"/>
          <w:numId w:val="14"/>
        </w:numPr>
        <w:spacing w:before="0" w:after="160"/>
        <w:jc w:val="both"/>
      </w:pPr>
      <w:r w:rsidRPr="00467C03">
        <w:t>Pani/Pana dane osobowe w celach archiwizacyjnych będą przechowywane przez okres realizacji, trwałości oraz okres przechowywania dokumentacji związanej z realizacją projektu,</w:t>
      </w:r>
    </w:p>
    <w:p w14:paraId="5D8ED5B2" w14:textId="77777777" w:rsidR="000E739B" w:rsidRPr="00467C03" w:rsidRDefault="000E739B" w:rsidP="00190FA3">
      <w:pPr>
        <w:pStyle w:val="Akapitzlist"/>
        <w:numPr>
          <w:ilvl w:val="0"/>
          <w:numId w:val="14"/>
        </w:numPr>
        <w:spacing w:before="0" w:after="160"/>
        <w:jc w:val="both"/>
      </w:pPr>
      <w:r w:rsidRPr="00467C03">
        <w:t>Pani/Pana dane osobowe nie będą przetwarzane w sposób zautomatyzowany i nie będą profilowane,</w:t>
      </w:r>
    </w:p>
    <w:p w14:paraId="5D8ED5B3" w14:textId="77777777" w:rsidR="000E739B" w:rsidRPr="00467C03" w:rsidRDefault="000E739B" w:rsidP="00190FA3">
      <w:pPr>
        <w:pStyle w:val="Akapitzlist"/>
        <w:numPr>
          <w:ilvl w:val="0"/>
          <w:numId w:val="14"/>
        </w:numPr>
        <w:spacing w:before="0" w:after="160"/>
        <w:jc w:val="both"/>
      </w:pPr>
      <w:r w:rsidRPr="00467C03">
        <w:t xml:space="preserve">obowiązek podania przez Panią/Pana danych osobowych bezpośrednio Pani/Pana dotyczących jest wymogiem, związanym z udziałem w postępowaniu o udzielenie zamówienia prowadzonego w oparciu o zasadę konkurencyjności, </w:t>
      </w:r>
    </w:p>
    <w:p w14:paraId="5D8ED5B4" w14:textId="77777777" w:rsidR="000E739B" w:rsidRPr="00467C03" w:rsidRDefault="000E739B" w:rsidP="00190FA3">
      <w:pPr>
        <w:pStyle w:val="Akapitzlist"/>
        <w:numPr>
          <w:ilvl w:val="0"/>
          <w:numId w:val="14"/>
        </w:numPr>
        <w:spacing w:before="0" w:after="160"/>
        <w:jc w:val="both"/>
      </w:pPr>
      <w:r w:rsidRPr="00467C03">
        <w:t>w odniesieniu do Pani/Pana danych osobowych decyzje nie będą podejmowane w sposób zautomatyzowany, stosownie do art. 22 RODO,</w:t>
      </w:r>
    </w:p>
    <w:p w14:paraId="5D8ED5B5" w14:textId="77777777" w:rsidR="000E739B" w:rsidRPr="00467C03" w:rsidRDefault="000E739B" w:rsidP="00190FA3">
      <w:pPr>
        <w:pStyle w:val="Akapitzlist"/>
        <w:numPr>
          <w:ilvl w:val="0"/>
          <w:numId w:val="14"/>
        </w:numPr>
        <w:spacing w:before="0" w:after="160"/>
        <w:jc w:val="both"/>
      </w:pPr>
      <w:r w:rsidRPr="00467C03">
        <w:t>posiada Pani/Pan:</w:t>
      </w:r>
    </w:p>
    <w:p w14:paraId="5D8ED5B6" w14:textId="77777777" w:rsidR="000E739B" w:rsidRPr="00467C03" w:rsidRDefault="000E739B" w:rsidP="00190FA3">
      <w:pPr>
        <w:pStyle w:val="Akapitzlist"/>
        <w:numPr>
          <w:ilvl w:val="1"/>
          <w:numId w:val="14"/>
        </w:numPr>
        <w:spacing w:before="0" w:after="160"/>
        <w:jc w:val="both"/>
      </w:pPr>
      <w:r w:rsidRPr="00467C03">
        <w:t xml:space="preserve">na podstawie art. 15 RODO prawo dostępu do danych osobowych Pani/Pana dotyczących, </w:t>
      </w:r>
    </w:p>
    <w:p w14:paraId="5D8ED5B7" w14:textId="77777777" w:rsidR="000E739B" w:rsidRPr="00467C03" w:rsidRDefault="000E739B" w:rsidP="00190FA3">
      <w:pPr>
        <w:pStyle w:val="Akapitzlist"/>
        <w:numPr>
          <w:ilvl w:val="1"/>
          <w:numId w:val="14"/>
        </w:numPr>
        <w:spacing w:before="0" w:after="160"/>
        <w:jc w:val="both"/>
      </w:pPr>
      <w:r w:rsidRPr="00467C03">
        <w:t xml:space="preserve">na podstawie art. 16 RODO prawo do sprostowania Pani/Pana danych osobowych, </w:t>
      </w:r>
    </w:p>
    <w:p w14:paraId="5D8ED5B8" w14:textId="77777777" w:rsidR="000E739B" w:rsidRPr="00467C03" w:rsidRDefault="000E739B" w:rsidP="00190FA3">
      <w:pPr>
        <w:pStyle w:val="Akapitzlist"/>
        <w:numPr>
          <w:ilvl w:val="1"/>
          <w:numId w:val="14"/>
        </w:numPr>
        <w:spacing w:before="0" w:after="160"/>
        <w:jc w:val="both"/>
      </w:pPr>
      <w:r w:rsidRPr="00467C03">
        <w:t xml:space="preserve">na podstawie art. 18 RODO prawo żądania od administratora ograniczenia przetwarzania danych osobowych z zastrzeżeniem przypadków, o których mowa w art. 18 ust. 2 RODO, </w:t>
      </w:r>
    </w:p>
    <w:p w14:paraId="5D8ED5B9" w14:textId="77777777" w:rsidR="000E739B" w:rsidRPr="00467C03" w:rsidRDefault="000E739B" w:rsidP="00190FA3">
      <w:pPr>
        <w:pStyle w:val="Akapitzlist"/>
        <w:numPr>
          <w:ilvl w:val="1"/>
          <w:numId w:val="14"/>
        </w:numPr>
        <w:spacing w:before="0" w:after="160"/>
        <w:jc w:val="both"/>
      </w:pPr>
      <w:r w:rsidRPr="00467C03">
        <w:t xml:space="preserve">prawo do wniesienia skargi do Prezesa Urzędu Ochrony Danych Osobowych, gdy uzna Pani/Pan, że przetwarzanie danych osobowych Pani/Pana dotyczących narusza przepisy RODO, </w:t>
      </w:r>
    </w:p>
    <w:p w14:paraId="5D8ED5BA" w14:textId="77777777" w:rsidR="000E739B" w:rsidRPr="00467C03" w:rsidRDefault="000E739B" w:rsidP="00190FA3">
      <w:pPr>
        <w:pStyle w:val="Akapitzlist"/>
        <w:numPr>
          <w:ilvl w:val="0"/>
          <w:numId w:val="14"/>
        </w:numPr>
        <w:spacing w:before="0" w:after="160"/>
        <w:jc w:val="both"/>
      </w:pPr>
      <w:r w:rsidRPr="00467C03">
        <w:t>nie przysługuje Pani/Panu:</w:t>
      </w:r>
    </w:p>
    <w:p w14:paraId="5D8ED5BB" w14:textId="77777777" w:rsidR="000E739B" w:rsidRPr="00467C03" w:rsidRDefault="000E739B" w:rsidP="00190FA3">
      <w:pPr>
        <w:pStyle w:val="Akapitzlist"/>
        <w:numPr>
          <w:ilvl w:val="1"/>
          <w:numId w:val="14"/>
        </w:numPr>
        <w:spacing w:before="0" w:after="160"/>
        <w:jc w:val="both"/>
      </w:pPr>
      <w:r w:rsidRPr="00467C03">
        <w:t xml:space="preserve">w związku z art. 17 ust. 3 lit. b, d lub e RODO prawo do usunięcia danych osobowych, </w:t>
      </w:r>
    </w:p>
    <w:p w14:paraId="5D8ED5BC" w14:textId="77777777" w:rsidR="000E739B" w:rsidRPr="00467C03" w:rsidRDefault="000E739B" w:rsidP="00190FA3">
      <w:pPr>
        <w:pStyle w:val="Akapitzlist"/>
        <w:numPr>
          <w:ilvl w:val="1"/>
          <w:numId w:val="14"/>
        </w:numPr>
        <w:spacing w:before="0" w:after="160"/>
        <w:jc w:val="both"/>
      </w:pPr>
      <w:r w:rsidRPr="00467C03">
        <w:t xml:space="preserve">prawo do przenoszenia danych osobowych, o którym mowa w art. 20 RODO, </w:t>
      </w:r>
    </w:p>
    <w:p w14:paraId="5D8ED5BD" w14:textId="77777777" w:rsidR="000E739B" w:rsidRDefault="000E739B" w:rsidP="00190FA3">
      <w:pPr>
        <w:pStyle w:val="Akapitzlist"/>
        <w:numPr>
          <w:ilvl w:val="1"/>
          <w:numId w:val="14"/>
        </w:numPr>
        <w:spacing w:before="0" w:after="160"/>
        <w:jc w:val="both"/>
      </w:pPr>
      <w:r w:rsidRPr="00467C03">
        <w:t xml:space="preserve">na podstawie art. 21 RODO prawo sprzeciwu, wobec przetwarzania danych osobowych, gdyż podstawą prawną przetwarzania Pani/Pana danych osobowych jest art. 6 ust. 1 lit. c RODO. </w:t>
      </w:r>
    </w:p>
    <w:p w14:paraId="5D8ED5BE" w14:textId="77777777" w:rsidR="0057784C" w:rsidRDefault="0057784C" w:rsidP="0057784C">
      <w:pPr>
        <w:pStyle w:val="Nagwek1"/>
      </w:pPr>
      <w:r w:rsidRPr="0063742F">
        <w:t>Unieważnienie postępowania</w:t>
      </w:r>
    </w:p>
    <w:p w14:paraId="5D8ED5BF" w14:textId="57035A5E" w:rsidR="007B268D" w:rsidRPr="007B268D" w:rsidRDefault="007B268D" w:rsidP="00190FA3">
      <w:pPr>
        <w:numPr>
          <w:ilvl w:val="0"/>
          <w:numId w:val="15"/>
        </w:numPr>
        <w:spacing w:before="0" w:after="0"/>
        <w:jc w:val="both"/>
      </w:pPr>
      <w:r w:rsidRPr="007B268D">
        <w:t xml:space="preserve">Zamawiający zastrzega sobie prawo dokonywania zmian warunków </w:t>
      </w:r>
      <w:r w:rsidR="00093FA7">
        <w:t>Z</w:t>
      </w:r>
      <w:r w:rsidRPr="007B268D">
        <w:t>apytania ofertowego, a</w:t>
      </w:r>
      <w:r w:rsidR="00973396">
        <w:t> </w:t>
      </w:r>
      <w:r w:rsidRPr="007B268D">
        <w:t>także jego odwołania lub unieważnienia oraz zakończeni</w:t>
      </w:r>
      <w:r w:rsidR="000A00C6">
        <w:t>a</w:t>
      </w:r>
      <w:r w:rsidRPr="007B268D">
        <w:t xml:space="preserve"> postępowania bez wyboru ofert,</w:t>
      </w:r>
      <w:r w:rsidR="0078683D">
        <w:br/>
      </w:r>
      <w:r w:rsidRPr="007B268D">
        <w:t>w szczególności gdy wystąpią następujące przesłanki</w:t>
      </w:r>
      <w:r w:rsidR="000A00C6">
        <w:t>:</w:t>
      </w:r>
    </w:p>
    <w:p w14:paraId="5D8ED5C0" w14:textId="77777777" w:rsidR="007B268D" w:rsidRPr="007B268D" w:rsidRDefault="007B268D" w:rsidP="00190FA3">
      <w:pPr>
        <w:numPr>
          <w:ilvl w:val="1"/>
          <w:numId w:val="15"/>
        </w:numPr>
        <w:spacing w:before="0" w:after="0"/>
        <w:jc w:val="both"/>
      </w:pPr>
      <w:r w:rsidRPr="007B268D">
        <w:t xml:space="preserve">nie złożono żadnej oferty niepodlegającej odrzuceniu; </w:t>
      </w:r>
    </w:p>
    <w:p w14:paraId="5D8ED5C1" w14:textId="77777777" w:rsidR="007B268D" w:rsidRPr="007B268D" w:rsidRDefault="007B268D" w:rsidP="00190FA3">
      <w:pPr>
        <w:numPr>
          <w:ilvl w:val="1"/>
          <w:numId w:val="15"/>
        </w:numPr>
        <w:spacing w:before="0" w:after="0"/>
        <w:jc w:val="both"/>
      </w:pPr>
      <w:r w:rsidRPr="007B268D">
        <w:t xml:space="preserve">wystąpiła istotna zmiana okoliczności powodująca, że prowadzenie postępowania lub wykonanie zamówienia nie leży w interesie Zamawiającego, czego nie można było wcześniej przewidzieć; </w:t>
      </w:r>
    </w:p>
    <w:p w14:paraId="5D8ED5C2" w14:textId="77777777" w:rsidR="007B268D" w:rsidRPr="007B268D" w:rsidRDefault="007B268D" w:rsidP="00190FA3">
      <w:pPr>
        <w:numPr>
          <w:ilvl w:val="1"/>
          <w:numId w:val="15"/>
        </w:numPr>
        <w:spacing w:before="0" w:after="0"/>
        <w:jc w:val="both"/>
      </w:pPr>
      <w:r w:rsidRPr="007B268D">
        <w:t>postępowanie obarczone jest niemożliwą do usunięcia wadą.</w:t>
      </w:r>
    </w:p>
    <w:p w14:paraId="5D8ED5C3" w14:textId="77777777" w:rsidR="007B268D" w:rsidRPr="007B268D" w:rsidRDefault="007B268D" w:rsidP="00190FA3">
      <w:pPr>
        <w:numPr>
          <w:ilvl w:val="0"/>
          <w:numId w:val="15"/>
        </w:numPr>
        <w:spacing w:before="0" w:after="0"/>
        <w:jc w:val="both"/>
      </w:pPr>
      <w:r w:rsidRPr="007B268D">
        <w:t xml:space="preserve">Jednocześnie Zamawiający zastrzega sobie możliwość: </w:t>
      </w:r>
    </w:p>
    <w:p w14:paraId="5D8ED5C4" w14:textId="77777777" w:rsidR="007B268D" w:rsidRPr="007B268D" w:rsidRDefault="007B268D" w:rsidP="00190FA3">
      <w:pPr>
        <w:numPr>
          <w:ilvl w:val="1"/>
          <w:numId w:val="15"/>
        </w:numPr>
        <w:spacing w:before="0" w:after="0"/>
        <w:jc w:val="both"/>
      </w:pPr>
      <w:r w:rsidRPr="007B268D">
        <w:t xml:space="preserve">odwołania postępowania w każdym czasie; </w:t>
      </w:r>
    </w:p>
    <w:p w14:paraId="5D8ED5C5" w14:textId="77777777" w:rsidR="007B268D" w:rsidRPr="007B268D" w:rsidRDefault="007B268D" w:rsidP="00190FA3">
      <w:pPr>
        <w:numPr>
          <w:ilvl w:val="1"/>
          <w:numId w:val="15"/>
        </w:numPr>
        <w:spacing w:before="0" w:after="0"/>
        <w:jc w:val="both"/>
      </w:pPr>
      <w:r w:rsidRPr="007B268D">
        <w:t xml:space="preserve">zakończenia postępowania bez dokonania wyboru Wykonawcy; </w:t>
      </w:r>
    </w:p>
    <w:p w14:paraId="5D8ED5C6" w14:textId="77777777" w:rsidR="007B268D" w:rsidRPr="007B268D" w:rsidRDefault="007B268D" w:rsidP="00190FA3">
      <w:pPr>
        <w:numPr>
          <w:ilvl w:val="1"/>
          <w:numId w:val="15"/>
        </w:numPr>
        <w:spacing w:before="0" w:after="0"/>
        <w:jc w:val="both"/>
      </w:pPr>
      <w:r w:rsidRPr="007B268D">
        <w:t>unieważnienia postępowania, zarówno przed, jak i po dokonaniu wyboru najkorzystniejszej oferty.</w:t>
      </w:r>
    </w:p>
    <w:p w14:paraId="5D8ED5C7" w14:textId="77777777" w:rsidR="007B268D" w:rsidRPr="007B268D" w:rsidRDefault="007B268D" w:rsidP="00190FA3">
      <w:pPr>
        <w:numPr>
          <w:ilvl w:val="0"/>
          <w:numId w:val="15"/>
        </w:numPr>
        <w:jc w:val="both"/>
      </w:pPr>
      <w:r w:rsidRPr="007B268D">
        <w:lastRenderedPageBreak/>
        <w:t>W przypadkach, o których mowa powyżej Wykonawcy nie przysługują w stosunku do Zamawiającego żadne roszczenia odszkodowawcze, jak też nie przysługuje zwrot kosztów związanych z przygotowaniem i złożeniem oferty.</w:t>
      </w:r>
    </w:p>
    <w:p w14:paraId="5D8ED5C8" w14:textId="2AF2C8FE" w:rsidR="007B268D" w:rsidRPr="007B268D" w:rsidRDefault="007B268D" w:rsidP="00190FA3">
      <w:pPr>
        <w:numPr>
          <w:ilvl w:val="0"/>
          <w:numId w:val="15"/>
        </w:numPr>
        <w:jc w:val="both"/>
      </w:pPr>
      <w:r w:rsidRPr="007B268D">
        <w:t xml:space="preserve">Zamawiający zastrzega sobie prawo dokonywania zmian warunków </w:t>
      </w:r>
      <w:r w:rsidR="00F12730">
        <w:t>Z</w:t>
      </w:r>
      <w:r w:rsidRPr="007B268D">
        <w:t>apytania ofertowego,</w:t>
      </w:r>
      <w:r w:rsidR="00BB6EE0">
        <w:br/>
      </w:r>
      <w:r w:rsidRPr="007B268D">
        <w:t>a także jego odwołania lub unieważnienia oraz zakończenie postępowania bez wyboru ofert,</w:t>
      </w:r>
      <w:r w:rsidR="00BB6EE0">
        <w:br/>
      </w:r>
      <w:r w:rsidRPr="007B268D">
        <w:t>w szczególności w przypadku gdy wartość oferty przekracza wielkość środków przeznaczonych przez Zamawiającego na sfinansowanie zamówienia.</w:t>
      </w:r>
    </w:p>
    <w:p w14:paraId="5D8ED5C9" w14:textId="77777777" w:rsidR="007B268D" w:rsidRDefault="007B268D" w:rsidP="00190FA3">
      <w:pPr>
        <w:numPr>
          <w:ilvl w:val="0"/>
          <w:numId w:val="15"/>
        </w:numPr>
        <w:jc w:val="both"/>
      </w:pPr>
      <w:r w:rsidRPr="007B268D">
        <w:t>Wykonawcy uczestniczą w niniejszym postępowaniu na własne ryzyko i koszt, nie przysługują im żadne roszczenia z tytułu zakończenia przez Zamawiającego niniejszego postępowania bez dokonania wyboru oferty najkorzystniejszej.</w:t>
      </w:r>
    </w:p>
    <w:p w14:paraId="2D406762" w14:textId="77777777" w:rsidR="000A54E4" w:rsidRDefault="000A54E4" w:rsidP="000A54E4">
      <w:pPr>
        <w:ind w:left="720"/>
        <w:jc w:val="both"/>
      </w:pPr>
    </w:p>
    <w:p w14:paraId="5D8ED5CA" w14:textId="77777777" w:rsidR="00F01122" w:rsidRDefault="00F01122" w:rsidP="00F01122">
      <w:pPr>
        <w:pStyle w:val="Nagwek1"/>
      </w:pPr>
      <w:r>
        <w:t>Załączniki</w:t>
      </w:r>
    </w:p>
    <w:p w14:paraId="5D8ED5CC" w14:textId="77777777" w:rsidR="00632999" w:rsidRDefault="00632999">
      <w:r>
        <w:t xml:space="preserve">Załącznik nr </w:t>
      </w:r>
      <w:r w:rsidR="00F02193">
        <w:t>1</w:t>
      </w:r>
      <w:r>
        <w:t xml:space="preserve">. Formularz ofertowy </w:t>
      </w:r>
    </w:p>
    <w:p w14:paraId="5D8ED5CE" w14:textId="19FABE68" w:rsidR="003A7D02" w:rsidRDefault="003A7D02">
      <w:r>
        <w:t xml:space="preserve">Załącznik nr </w:t>
      </w:r>
      <w:r w:rsidR="00217073">
        <w:t>2</w:t>
      </w:r>
      <w:r>
        <w:t>. Wzór umowy</w:t>
      </w:r>
    </w:p>
    <w:p w14:paraId="140189E9" w14:textId="029E5412" w:rsidR="00D82555" w:rsidRPr="00430F6B" w:rsidRDefault="00D82555">
      <w:pPr>
        <w:rPr>
          <w:color w:val="000000" w:themeColor="text1"/>
        </w:rPr>
      </w:pPr>
      <w:r w:rsidRPr="00430F6B">
        <w:rPr>
          <w:color w:val="000000" w:themeColor="text1"/>
        </w:rPr>
        <w:t>Załącznik nr 3. Wzór oświadczenia w zakresie świadectwa wzorcowania urządzenia</w:t>
      </w:r>
    </w:p>
    <w:p w14:paraId="6FFF635C" w14:textId="6295DB0C" w:rsidR="00667DA3" w:rsidRPr="00C26358" w:rsidRDefault="00667DA3">
      <w:r w:rsidRPr="00430F6B">
        <w:rPr>
          <w:color w:val="000000" w:themeColor="text1"/>
        </w:rPr>
        <w:t xml:space="preserve">Załącznik nr </w:t>
      </w:r>
      <w:r w:rsidR="00F63456" w:rsidRPr="00430F6B">
        <w:rPr>
          <w:color w:val="000000" w:themeColor="text1"/>
        </w:rPr>
        <w:t>4</w:t>
      </w:r>
      <w:r w:rsidRPr="00430F6B">
        <w:rPr>
          <w:color w:val="000000" w:themeColor="text1"/>
        </w:rPr>
        <w:t xml:space="preserve">. </w:t>
      </w:r>
      <w:r w:rsidR="00283588" w:rsidRPr="00430F6B">
        <w:rPr>
          <w:color w:val="000000" w:themeColor="text1"/>
        </w:rPr>
        <w:t xml:space="preserve">Wzór oświadczenia o dysponowaniu własnym laboratorium wzorcującym </w:t>
      </w:r>
    </w:p>
    <w:sectPr w:rsidR="00667DA3" w:rsidRPr="00C26358" w:rsidSect="00FD523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4D3FF" w14:textId="77777777" w:rsidR="007A149C" w:rsidRDefault="007A149C" w:rsidP="002B5CAB">
      <w:pPr>
        <w:spacing w:before="0" w:after="0"/>
      </w:pPr>
      <w:r>
        <w:separator/>
      </w:r>
    </w:p>
  </w:endnote>
  <w:endnote w:type="continuationSeparator" w:id="0">
    <w:p w14:paraId="5F8E0A21" w14:textId="77777777" w:rsidR="007A149C" w:rsidRDefault="007A149C" w:rsidP="002B5CAB">
      <w:pPr>
        <w:spacing w:before="0" w:after="0"/>
      </w:pPr>
      <w:r>
        <w:continuationSeparator/>
      </w:r>
    </w:p>
  </w:endnote>
  <w:endnote w:type="continuationNotice" w:id="1">
    <w:p w14:paraId="6E797203" w14:textId="77777777" w:rsidR="007A149C" w:rsidRDefault="007A14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D83D2" w14:textId="77777777" w:rsidR="003B45ED" w:rsidRDefault="003B45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1912" w14:textId="77777777" w:rsidR="003B45ED" w:rsidRDefault="003B45E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5DA4B" w14:textId="77777777" w:rsidR="003B45ED" w:rsidRDefault="003B45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4A02B" w14:textId="77777777" w:rsidR="007A149C" w:rsidRDefault="007A149C" w:rsidP="002B5CAB">
      <w:pPr>
        <w:spacing w:before="0" w:after="0"/>
      </w:pPr>
      <w:r>
        <w:separator/>
      </w:r>
    </w:p>
  </w:footnote>
  <w:footnote w:type="continuationSeparator" w:id="0">
    <w:p w14:paraId="05E1CA64" w14:textId="77777777" w:rsidR="007A149C" w:rsidRDefault="007A149C" w:rsidP="002B5CAB">
      <w:pPr>
        <w:spacing w:before="0" w:after="0"/>
      </w:pPr>
      <w:r>
        <w:continuationSeparator/>
      </w:r>
    </w:p>
  </w:footnote>
  <w:footnote w:type="continuationNotice" w:id="1">
    <w:p w14:paraId="15B2281E" w14:textId="77777777" w:rsidR="007A149C" w:rsidRDefault="007A149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ADB7B" w14:textId="77777777" w:rsidR="003B45ED" w:rsidRDefault="003B45E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0B39A576" w:rsidR="002B5CAB" w:rsidRDefault="00F0613E">
    <w:pPr>
      <w:pStyle w:val="Nagwek"/>
      <w:rPr>
        <w:rFonts w:ascii="Calibri" w:eastAsia="Calibri" w:hAnsi="Calibri" w:cs="Times New Roman"/>
        <w:noProof/>
        <w:sz w:val="22"/>
        <w:szCs w:val="22"/>
        <w:lang w:eastAsia="pl-PL"/>
      </w:rPr>
    </w:pPr>
    <w:r w:rsidRPr="00F0613E">
      <w:rPr>
        <w:rFonts w:ascii="Calibri" w:eastAsia="Calibri" w:hAnsi="Calibri" w:cs="Times New Roman"/>
        <w:noProof/>
        <w:sz w:val="22"/>
        <w:szCs w:val="22"/>
        <w:lang w:eastAsia="pl-PL"/>
      </w:rPr>
      <w:drawing>
        <wp:inline distT="0" distB="0" distL="0" distR="0" wp14:anchorId="3D8D5129" wp14:editId="024454BE">
          <wp:extent cx="5760720" cy="539750"/>
          <wp:effectExtent l="0" t="0" r="0" b="0"/>
          <wp:docPr id="72114511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145116" name=""/>
                  <pic:cNvPicPr/>
                </pic:nvPicPr>
                <pic:blipFill>
                  <a:blip r:embed="rId1"/>
                  <a:stretch>
                    <a:fillRect/>
                  </a:stretch>
                </pic:blipFill>
                <pic:spPr>
                  <a:xfrm>
                    <a:off x="0" y="0"/>
                    <a:ext cx="5760720" cy="539750"/>
                  </a:xfrm>
                  <a:prstGeom prst="rect">
                    <a:avLst/>
                  </a:prstGeom>
                </pic:spPr>
              </pic:pic>
            </a:graphicData>
          </a:graphic>
        </wp:inline>
      </w:drawing>
    </w:r>
  </w:p>
  <w:p w14:paraId="42F7B16D" w14:textId="77777777" w:rsidR="005B648E" w:rsidRDefault="005B648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BF80B" w14:textId="77777777" w:rsidR="003B45ED" w:rsidRDefault="003B45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 w15:restartNumberingAfterBreak="0">
    <w:nsid w:val="03A16C71"/>
    <w:multiLevelType w:val="hybridMultilevel"/>
    <w:tmpl w:val="EACE9B44"/>
    <w:lvl w:ilvl="0" w:tplc="EE9C7DAC">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352DFF"/>
    <w:multiLevelType w:val="multilevel"/>
    <w:tmpl w:val="A2E84B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5661FA"/>
    <w:multiLevelType w:val="multilevel"/>
    <w:tmpl w:val="14766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BC710D"/>
    <w:multiLevelType w:val="hybridMultilevel"/>
    <w:tmpl w:val="9AB6B1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9733EE"/>
    <w:multiLevelType w:val="hybridMultilevel"/>
    <w:tmpl w:val="A3627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F432E5"/>
    <w:multiLevelType w:val="hybridMultilevel"/>
    <w:tmpl w:val="7766EF0E"/>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10"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5F21A6"/>
    <w:multiLevelType w:val="hybridMultilevel"/>
    <w:tmpl w:val="8FE4B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6F94C7B"/>
    <w:multiLevelType w:val="hybridMultilevel"/>
    <w:tmpl w:val="8B9E9C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F557EB0"/>
    <w:multiLevelType w:val="multilevel"/>
    <w:tmpl w:val="F9D29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1B7A67"/>
    <w:multiLevelType w:val="hybridMultilevel"/>
    <w:tmpl w:val="0E68F3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E02412"/>
    <w:multiLevelType w:val="hybridMultilevel"/>
    <w:tmpl w:val="141839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B5D1922"/>
    <w:multiLevelType w:val="multilevel"/>
    <w:tmpl w:val="E7A67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1345F7"/>
    <w:multiLevelType w:val="hybridMultilevel"/>
    <w:tmpl w:val="4008FDB0"/>
    <w:lvl w:ilvl="0" w:tplc="0415000F">
      <w:start w:val="1"/>
      <w:numFmt w:val="decimal"/>
      <w:lvlText w:val="%1."/>
      <w:lvlJc w:val="left"/>
      <w:pPr>
        <w:ind w:left="720" w:hanging="360"/>
      </w:pPr>
    </w:lvl>
    <w:lvl w:ilvl="1" w:tplc="08F4E438">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C74C11"/>
    <w:multiLevelType w:val="hybridMultilevel"/>
    <w:tmpl w:val="F2BC9D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9D08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7C21D9F"/>
    <w:multiLevelType w:val="hybridMultilevel"/>
    <w:tmpl w:val="150EF76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1873A4"/>
    <w:multiLevelType w:val="hybridMultilevel"/>
    <w:tmpl w:val="7B445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D352D1A"/>
    <w:multiLevelType w:val="hybridMultilevel"/>
    <w:tmpl w:val="0576BB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F425B38"/>
    <w:multiLevelType w:val="hybridMultilevel"/>
    <w:tmpl w:val="41F84D94"/>
    <w:lvl w:ilvl="0" w:tplc="041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56B3D33"/>
    <w:multiLevelType w:val="hybridMultilevel"/>
    <w:tmpl w:val="28688C5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2F0BB0"/>
    <w:multiLevelType w:val="multilevel"/>
    <w:tmpl w:val="18EA3A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3364CC6"/>
    <w:multiLevelType w:val="hybridMultilevel"/>
    <w:tmpl w:val="27DA5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5D68E1"/>
    <w:multiLevelType w:val="hybridMultilevel"/>
    <w:tmpl w:val="E124D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8" w15:restartNumberingAfterBreak="0">
    <w:nsid w:val="6B4326CF"/>
    <w:multiLevelType w:val="hybridMultilevel"/>
    <w:tmpl w:val="58F4F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2B7D22"/>
    <w:multiLevelType w:val="hybridMultilevel"/>
    <w:tmpl w:val="9C46B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7320622C"/>
    <w:multiLevelType w:val="hybridMultilevel"/>
    <w:tmpl w:val="C90668CA"/>
    <w:lvl w:ilvl="0" w:tplc="644E67A6">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F94CDA"/>
    <w:multiLevelType w:val="hybridMultilevel"/>
    <w:tmpl w:val="7F2C43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DE3E1E"/>
    <w:multiLevelType w:val="hybridMultilevel"/>
    <w:tmpl w:val="8E68A184"/>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AE2013E"/>
    <w:multiLevelType w:val="hybridMultilevel"/>
    <w:tmpl w:val="C1FEA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C4D772B"/>
    <w:multiLevelType w:val="hybridMultilevel"/>
    <w:tmpl w:val="17AEDB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2075827">
    <w:abstractNumId w:val="31"/>
  </w:num>
  <w:num w:numId="2" w16cid:durableId="1592157308">
    <w:abstractNumId w:val="37"/>
  </w:num>
  <w:num w:numId="3" w16cid:durableId="268974083">
    <w:abstractNumId w:val="23"/>
  </w:num>
  <w:num w:numId="4" w16cid:durableId="913467197">
    <w:abstractNumId w:val="39"/>
  </w:num>
  <w:num w:numId="5" w16cid:durableId="494030348">
    <w:abstractNumId w:val="21"/>
  </w:num>
  <w:num w:numId="6" w16cid:durableId="243416978">
    <w:abstractNumId w:val="12"/>
  </w:num>
  <w:num w:numId="7" w16cid:durableId="138234015">
    <w:abstractNumId w:val="19"/>
  </w:num>
  <w:num w:numId="8" w16cid:durableId="846673168">
    <w:abstractNumId w:val="10"/>
  </w:num>
  <w:num w:numId="9" w16cid:durableId="2117285430">
    <w:abstractNumId w:val="6"/>
  </w:num>
  <w:num w:numId="10" w16cid:durableId="2058821979">
    <w:abstractNumId w:val="34"/>
  </w:num>
  <w:num w:numId="11" w16cid:durableId="246814788">
    <w:abstractNumId w:val="14"/>
  </w:num>
  <w:num w:numId="12" w16cid:durableId="904951645">
    <w:abstractNumId w:val="29"/>
  </w:num>
  <w:num w:numId="13" w16cid:durableId="692417025">
    <w:abstractNumId w:val="25"/>
  </w:num>
  <w:num w:numId="14" w16cid:durableId="1675179576">
    <w:abstractNumId w:val="18"/>
  </w:num>
  <w:num w:numId="15" w16cid:durableId="1956788084">
    <w:abstractNumId w:val="16"/>
  </w:num>
  <w:num w:numId="16" w16cid:durableId="820928698">
    <w:abstractNumId w:val="26"/>
  </w:num>
  <w:num w:numId="17" w16cid:durableId="1597900756">
    <w:abstractNumId w:val="43"/>
  </w:num>
  <w:num w:numId="18" w16cid:durableId="800809888">
    <w:abstractNumId w:val="36"/>
  </w:num>
  <w:num w:numId="19" w16cid:durableId="1013989871">
    <w:abstractNumId w:val="3"/>
  </w:num>
  <w:num w:numId="20" w16cid:durableId="498498005">
    <w:abstractNumId w:val="7"/>
  </w:num>
  <w:num w:numId="21" w16cid:durableId="928199922">
    <w:abstractNumId w:val="2"/>
  </w:num>
  <w:num w:numId="22" w16cid:durableId="1544829095">
    <w:abstractNumId w:val="40"/>
  </w:num>
  <w:num w:numId="23" w16cid:durableId="1633900296">
    <w:abstractNumId w:val="32"/>
  </w:num>
  <w:num w:numId="24" w16cid:durableId="2064672177">
    <w:abstractNumId w:val="20"/>
  </w:num>
  <w:num w:numId="25" w16cid:durableId="1347102133">
    <w:abstractNumId w:val="0"/>
  </w:num>
  <w:num w:numId="26" w16cid:durableId="45641969">
    <w:abstractNumId w:val="35"/>
  </w:num>
  <w:num w:numId="27" w16cid:durableId="653535419">
    <w:abstractNumId w:val="27"/>
  </w:num>
  <w:num w:numId="28" w16cid:durableId="485904431">
    <w:abstractNumId w:val="38"/>
  </w:num>
  <w:num w:numId="29" w16cid:durableId="1568540118">
    <w:abstractNumId w:val="28"/>
  </w:num>
  <w:num w:numId="30" w16cid:durableId="1936480217">
    <w:abstractNumId w:val="44"/>
  </w:num>
  <w:num w:numId="31" w16cid:durableId="1791704933">
    <w:abstractNumId w:val="11"/>
  </w:num>
  <w:num w:numId="32" w16cid:durableId="1666199300">
    <w:abstractNumId w:val="45"/>
  </w:num>
  <w:num w:numId="33" w16cid:durableId="151336659">
    <w:abstractNumId w:val="9"/>
  </w:num>
  <w:num w:numId="34" w16cid:durableId="626663886">
    <w:abstractNumId w:val="24"/>
  </w:num>
  <w:num w:numId="35" w16cid:durableId="1167401975">
    <w:abstractNumId w:val="17"/>
  </w:num>
  <w:num w:numId="36" w16cid:durableId="9720020">
    <w:abstractNumId w:val="30"/>
  </w:num>
  <w:num w:numId="37" w16cid:durableId="934172067">
    <w:abstractNumId w:val="13"/>
  </w:num>
  <w:num w:numId="38" w16cid:durableId="1530878110">
    <w:abstractNumId w:val="1"/>
  </w:num>
  <w:num w:numId="39" w16cid:durableId="1088577496">
    <w:abstractNumId w:val="42"/>
  </w:num>
  <w:num w:numId="40" w16cid:durableId="153569303">
    <w:abstractNumId w:val="8"/>
  </w:num>
  <w:num w:numId="41" w16cid:durableId="1823155155">
    <w:abstractNumId w:val="41"/>
  </w:num>
  <w:num w:numId="42" w16cid:durableId="1304695642">
    <w:abstractNumId w:val="5"/>
  </w:num>
  <w:num w:numId="43" w16cid:durableId="1828206823">
    <w:abstractNumId w:val="22"/>
  </w:num>
  <w:num w:numId="44" w16cid:durableId="1567110522">
    <w:abstractNumId w:val="15"/>
  </w:num>
  <w:num w:numId="45" w16cid:durableId="1261792693">
    <w:abstractNumId w:val="33"/>
  </w:num>
  <w:num w:numId="46" w16cid:durableId="951011175">
    <w:abstractNumId w:val="4"/>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mil Kalisztan">
    <w15:presenceInfo w15:providerId="AD" w15:userId="S::kamilkalisztan@romi092.onmicrosoft.com::8097aca0-2bdf-4e9b-8f91-b9e3a1cd93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27ED"/>
    <w:rsid w:val="000027F4"/>
    <w:rsid w:val="0000566A"/>
    <w:rsid w:val="00005B69"/>
    <w:rsid w:val="00006AC6"/>
    <w:rsid w:val="00006B28"/>
    <w:rsid w:val="00007285"/>
    <w:rsid w:val="0000767E"/>
    <w:rsid w:val="00011AFE"/>
    <w:rsid w:val="00013116"/>
    <w:rsid w:val="000132BB"/>
    <w:rsid w:val="00014113"/>
    <w:rsid w:val="00015A3E"/>
    <w:rsid w:val="000170FA"/>
    <w:rsid w:val="00021E30"/>
    <w:rsid w:val="00024066"/>
    <w:rsid w:val="000245C7"/>
    <w:rsid w:val="000256AA"/>
    <w:rsid w:val="00025D0A"/>
    <w:rsid w:val="00027730"/>
    <w:rsid w:val="00030D5C"/>
    <w:rsid w:val="00032C89"/>
    <w:rsid w:val="00035D18"/>
    <w:rsid w:val="0003652D"/>
    <w:rsid w:val="00036E10"/>
    <w:rsid w:val="000417B6"/>
    <w:rsid w:val="00041B41"/>
    <w:rsid w:val="000422A9"/>
    <w:rsid w:val="00042E56"/>
    <w:rsid w:val="0004373C"/>
    <w:rsid w:val="00043FCC"/>
    <w:rsid w:val="0004432D"/>
    <w:rsid w:val="00044D96"/>
    <w:rsid w:val="00045A0A"/>
    <w:rsid w:val="0005098A"/>
    <w:rsid w:val="00050FED"/>
    <w:rsid w:val="000512A2"/>
    <w:rsid w:val="0005161C"/>
    <w:rsid w:val="000536F1"/>
    <w:rsid w:val="00053DFD"/>
    <w:rsid w:val="00055826"/>
    <w:rsid w:val="00055FD5"/>
    <w:rsid w:val="000578D6"/>
    <w:rsid w:val="00057FE0"/>
    <w:rsid w:val="00060D64"/>
    <w:rsid w:val="000671A3"/>
    <w:rsid w:val="00067373"/>
    <w:rsid w:val="000678C6"/>
    <w:rsid w:val="00071140"/>
    <w:rsid w:val="000712EE"/>
    <w:rsid w:val="000723B0"/>
    <w:rsid w:val="00072B4C"/>
    <w:rsid w:val="00072E6D"/>
    <w:rsid w:val="00077936"/>
    <w:rsid w:val="00080128"/>
    <w:rsid w:val="0008342F"/>
    <w:rsid w:val="00083576"/>
    <w:rsid w:val="00083A81"/>
    <w:rsid w:val="00085501"/>
    <w:rsid w:val="00086242"/>
    <w:rsid w:val="00087432"/>
    <w:rsid w:val="00092998"/>
    <w:rsid w:val="00093FA7"/>
    <w:rsid w:val="00096AD6"/>
    <w:rsid w:val="0009792D"/>
    <w:rsid w:val="0009796C"/>
    <w:rsid w:val="000A00C6"/>
    <w:rsid w:val="000A0B96"/>
    <w:rsid w:val="000A0F6F"/>
    <w:rsid w:val="000A1580"/>
    <w:rsid w:val="000A1AA5"/>
    <w:rsid w:val="000A30DF"/>
    <w:rsid w:val="000A3E4C"/>
    <w:rsid w:val="000A4119"/>
    <w:rsid w:val="000A4879"/>
    <w:rsid w:val="000A4A88"/>
    <w:rsid w:val="000A5187"/>
    <w:rsid w:val="000A54E4"/>
    <w:rsid w:val="000A579B"/>
    <w:rsid w:val="000B2A53"/>
    <w:rsid w:val="000B3394"/>
    <w:rsid w:val="000B3708"/>
    <w:rsid w:val="000B59C6"/>
    <w:rsid w:val="000B7AAA"/>
    <w:rsid w:val="000C00F4"/>
    <w:rsid w:val="000C6829"/>
    <w:rsid w:val="000C6BA5"/>
    <w:rsid w:val="000D053A"/>
    <w:rsid w:val="000D19D2"/>
    <w:rsid w:val="000D53DD"/>
    <w:rsid w:val="000D5811"/>
    <w:rsid w:val="000D61BD"/>
    <w:rsid w:val="000E0046"/>
    <w:rsid w:val="000E0D49"/>
    <w:rsid w:val="000E1850"/>
    <w:rsid w:val="000E26A0"/>
    <w:rsid w:val="000E4FF2"/>
    <w:rsid w:val="000E606D"/>
    <w:rsid w:val="000E739B"/>
    <w:rsid w:val="000E77F4"/>
    <w:rsid w:val="000F026E"/>
    <w:rsid w:val="000F4819"/>
    <w:rsid w:val="000F56E6"/>
    <w:rsid w:val="000F789E"/>
    <w:rsid w:val="00101350"/>
    <w:rsid w:val="00102504"/>
    <w:rsid w:val="00104393"/>
    <w:rsid w:val="001075ED"/>
    <w:rsid w:val="001078E1"/>
    <w:rsid w:val="001108E5"/>
    <w:rsid w:val="001113F4"/>
    <w:rsid w:val="00111470"/>
    <w:rsid w:val="00111EBE"/>
    <w:rsid w:val="001123CB"/>
    <w:rsid w:val="0011293E"/>
    <w:rsid w:val="00114665"/>
    <w:rsid w:val="001158E6"/>
    <w:rsid w:val="00116099"/>
    <w:rsid w:val="0011668D"/>
    <w:rsid w:val="0011697D"/>
    <w:rsid w:val="00116B90"/>
    <w:rsid w:val="001219CD"/>
    <w:rsid w:val="00121F25"/>
    <w:rsid w:val="00122498"/>
    <w:rsid w:val="001226C2"/>
    <w:rsid w:val="00124C54"/>
    <w:rsid w:val="00124D2F"/>
    <w:rsid w:val="00125A2F"/>
    <w:rsid w:val="00125CFA"/>
    <w:rsid w:val="00126FCD"/>
    <w:rsid w:val="0012757A"/>
    <w:rsid w:val="00130EA6"/>
    <w:rsid w:val="001324EC"/>
    <w:rsid w:val="00137606"/>
    <w:rsid w:val="00137631"/>
    <w:rsid w:val="001404C2"/>
    <w:rsid w:val="00140F42"/>
    <w:rsid w:val="0014131A"/>
    <w:rsid w:val="001415F8"/>
    <w:rsid w:val="00142BB3"/>
    <w:rsid w:val="00142C4D"/>
    <w:rsid w:val="001457F5"/>
    <w:rsid w:val="00145F53"/>
    <w:rsid w:val="00146622"/>
    <w:rsid w:val="00147C60"/>
    <w:rsid w:val="0015034A"/>
    <w:rsid w:val="00150CBA"/>
    <w:rsid w:val="001570B3"/>
    <w:rsid w:val="0015746B"/>
    <w:rsid w:val="001604F6"/>
    <w:rsid w:val="00160B28"/>
    <w:rsid w:val="00161F7C"/>
    <w:rsid w:val="0017011D"/>
    <w:rsid w:val="001702EC"/>
    <w:rsid w:val="001705F1"/>
    <w:rsid w:val="00170819"/>
    <w:rsid w:val="00171269"/>
    <w:rsid w:val="001725F7"/>
    <w:rsid w:val="0017305A"/>
    <w:rsid w:val="00173E5A"/>
    <w:rsid w:val="0017626A"/>
    <w:rsid w:val="00177640"/>
    <w:rsid w:val="00177667"/>
    <w:rsid w:val="00177873"/>
    <w:rsid w:val="001805E7"/>
    <w:rsid w:val="00180712"/>
    <w:rsid w:val="001818D9"/>
    <w:rsid w:val="00186442"/>
    <w:rsid w:val="00187A75"/>
    <w:rsid w:val="00190FA3"/>
    <w:rsid w:val="0019218F"/>
    <w:rsid w:val="001925A2"/>
    <w:rsid w:val="00192731"/>
    <w:rsid w:val="00192854"/>
    <w:rsid w:val="0019472B"/>
    <w:rsid w:val="0019550F"/>
    <w:rsid w:val="00197770"/>
    <w:rsid w:val="001A1FAA"/>
    <w:rsid w:val="001A23AF"/>
    <w:rsid w:val="001A3C70"/>
    <w:rsid w:val="001A46A8"/>
    <w:rsid w:val="001A6E3A"/>
    <w:rsid w:val="001A6E4E"/>
    <w:rsid w:val="001B1263"/>
    <w:rsid w:val="001B20B7"/>
    <w:rsid w:val="001B23CB"/>
    <w:rsid w:val="001B4B32"/>
    <w:rsid w:val="001B58DB"/>
    <w:rsid w:val="001C2227"/>
    <w:rsid w:val="001C2807"/>
    <w:rsid w:val="001C3343"/>
    <w:rsid w:val="001C3C57"/>
    <w:rsid w:val="001C5954"/>
    <w:rsid w:val="001C63F5"/>
    <w:rsid w:val="001C6F12"/>
    <w:rsid w:val="001D3758"/>
    <w:rsid w:val="001E0D58"/>
    <w:rsid w:val="001E2556"/>
    <w:rsid w:val="001E61EF"/>
    <w:rsid w:val="001E7B83"/>
    <w:rsid w:val="001F1085"/>
    <w:rsid w:val="001F19F3"/>
    <w:rsid w:val="001F2739"/>
    <w:rsid w:val="001F3592"/>
    <w:rsid w:val="001F49F5"/>
    <w:rsid w:val="001F4B9D"/>
    <w:rsid w:val="001F6C6B"/>
    <w:rsid w:val="002003DC"/>
    <w:rsid w:val="00200616"/>
    <w:rsid w:val="00201156"/>
    <w:rsid w:val="0020265F"/>
    <w:rsid w:val="00202B9E"/>
    <w:rsid w:val="002030B6"/>
    <w:rsid w:val="002034B3"/>
    <w:rsid w:val="00203C00"/>
    <w:rsid w:val="00203C61"/>
    <w:rsid w:val="002049B3"/>
    <w:rsid w:val="002052DD"/>
    <w:rsid w:val="00206311"/>
    <w:rsid w:val="00206BAD"/>
    <w:rsid w:val="00211029"/>
    <w:rsid w:val="00212052"/>
    <w:rsid w:val="00215CCA"/>
    <w:rsid w:val="00217073"/>
    <w:rsid w:val="00217191"/>
    <w:rsid w:val="00221CE9"/>
    <w:rsid w:val="00222154"/>
    <w:rsid w:val="00223954"/>
    <w:rsid w:val="00223A1D"/>
    <w:rsid w:val="00223DD5"/>
    <w:rsid w:val="002251F6"/>
    <w:rsid w:val="00225725"/>
    <w:rsid w:val="00226D16"/>
    <w:rsid w:val="00227094"/>
    <w:rsid w:val="00232497"/>
    <w:rsid w:val="00234129"/>
    <w:rsid w:val="00237268"/>
    <w:rsid w:val="00237788"/>
    <w:rsid w:val="00237D63"/>
    <w:rsid w:val="002422F8"/>
    <w:rsid w:val="002437C7"/>
    <w:rsid w:val="00243EC8"/>
    <w:rsid w:val="002445A6"/>
    <w:rsid w:val="00244A32"/>
    <w:rsid w:val="00245B1A"/>
    <w:rsid w:val="00246177"/>
    <w:rsid w:val="002473C1"/>
    <w:rsid w:val="00247E81"/>
    <w:rsid w:val="00254651"/>
    <w:rsid w:val="00254F54"/>
    <w:rsid w:val="00256480"/>
    <w:rsid w:val="002571DF"/>
    <w:rsid w:val="002576C9"/>
    <w:rsid w:val="00257EAC"/>
    <w:rsid w:val="00260142"/>
    <w:rsid w:val="0026027A"/>
    <w:rsid w:val="00260966"/>
    <w:rsid w:val="00261AC0"/>
    <w:rsid w:val="00262617"/>
    <w:rsid w:val="0026320A"/>
    <w:rsid w:val="0026411D"/>
    <w:rsid w:val="0026691D"/>
    <w:rsid w:val="0026707E"/>
    <w:rsid w:val="0026754E"/>
    <w:rsid w:val="00275ED9"/>
    <w:rsid w:val="00276108"/>
    <w:rsid w:val="0027664C"/>
    <w:rsid w:val="00277372"/>
    <w:rsid w:val="00282552"/>
    <w:rsid w:val="00283548"/>
    <w:rsid w:val="00283588"/>
    <w:rsid w:val="0029031B"/>
    <w:rsid w:val="00292114"/>
    <w:rsid w:val="00292CB6"/>
    <w:rsid w:val="00294ADD"/>
    <w:rsid w:val="0029506A"/>
    <w:rsid w:val="00295A05"/>
    <w:rsid w:val="00296BC9"/>
    <w:rsid w:val="00297167"/>
    <w:rsid w:val="00297D44"/>
    <w:rsid w:val="002A7BA7"/>
    <w:rsid w:val="002A7E58"/>
    <w:rsid w:val="002B0235"/>
    <w:rsid w:val="002B0D11"/>
    <w:rsid w:val="002B136A"/>
    <w:rsid w:val="002B1458"/>
    <w:rsid w:val="002B1649"/>
    <w:rsid w:val="002B22FA"/>
    <w:rsid w:val="002B31B4"/>
    <w:rsid w:val="002B4633"/>
    <w:rsid w:val="002B50D8"/>
    <w:rsid w:val="002B570C"/>
    <w:rsid w:val="002B5CAB"/>
    <w:rsid w:val="002B67EF"/>
    <w:rsid w:val="002B7A3C"/>
    <w:rsid w:val="002C3D7D"/>
    <w:rsid w:val="002C6BFC"/>
    <w:rsid w:val="002C7DB2"/>
    <w:rsid w:val="002D0E1F"/>
    <w:rsid w:val="002D2511"/>
    <w:rsid w:val="002D35B0"/>
    <w:rsid w:val="002D3732"/>
    <w:rsid w:val="002D4DF5"/>
    <w:rsid w:val="002D6E83"/>
    <w:rsid w:val="002E203D"/>
    <w:rsid w:val="002E33F6"/>
    <w:rsid w:val="002E3605"/>
    <w:rsid w:val="002E39A7"/>
    <w:rsid w:val="002E3E4D"/>
    <w:rsid w:val="002E4078"/>
    <w:rsid w:val="002E4E2B"/>
    <w:rsid w:val="002E741B"/>
    <w:rsid w:val="002E7491"/>
    <w:rsid w:val="002F35EA"/>
    <w:rsid w:val="002F54C6"/>
    <w:rsid w:val="002F5E40"/>
    <w:rsid w:val="002F6A51"/>
    <w:rsid w:val="002F7A3B"/>
    <w:rsid w:val="00301441"/>
    <w:rsid w:val="00301591"/>
    <w:rsid w:val="00302ECA"/>
    <w:rsid w:val="003037DB"/>
    <w:rsid w:val="0030400A"/>
    <w:rsid w:val="0030411E"/>
    <w:rsid w:val="00304460"/>
    <w:rsid w:val="003059CA"/>
    <w:rsid w:val="003115A2"/>
    <w:rsid w:val="00311891"/>
    <w:rsid w:val="003124F6"/>
    <w:rsid w:val="003125C4"/>
    <w:rsid w:val="003163B2"/>
    <w:rsid w:val="00316B5D"/>
    <w:rsid w:val="00320374"/>
    <w:rsid w:val="00320DDE"/>
    <w:rsid w:val="0032240F"/>
    <w:rsid w:val="00323EF7"/>
    <w:rsid w:val="00323FE5"/>
    <w:rsid w:val="003266B8"/>
    <w:rsid w:val="00326830"/>
    <w:rsid w:val="00326E49"/>
    <w:rsid w:val="003272F6"/>
    <w:rsid w:val="0032785D"/>
    <w:rsid w:val="00331070"/>
    <w:rsid w:val="00335997"/>
    <w:rsid w:val="003361A5"/>
    <w:rsid w:val="003361E9"/>
    <w:rsid w:val="00336A47"/>
    <w:rsid w:val="00336A66"/>
    <w:rsid w:val="003405BF"/>
    <w:rsid w:val="00341133"/>
    <w:rsid w:val="00343241"/>
    <w:rsid w:val="00344577"/>
    <w:rsid w:val="00350DEF"/>
    <w:rsid w:val="00351406"/>
    <w:rsid w:val="003516A0"/>
    <w:rsid w:val="00352DB4"/>
    <w:rsid w:val="00353578"/>
    <w:rsid w:val="00353FAE"/>
    <w:rsid w:val="00354212"/>
    <w:rsid w:val="0036163C"/>
    <w:rsid w:val="00364926"/>
    <w:rsid w:val="00365180"/>
    <w:rsid w:val="00365DFC"/>
    <w:rsid w:val="00366E8D"/>
    <w:rsid w:val="0036770F"/>
    <w:rsid w:val="0037092C"/>
    <w:rsid w:val="00371F6F"/>
    <w:rsid w:val="00373A9B"/>
    <w:rsid w:val="00373D5E"/>
    <w:rsid w:val="00373F14"/>
    <w:rsid w:val="00374BBE"/>
    <w:rsid w:val="003750A9"/>
    <w:rsid w:val="003758A9"/>
    <w:rsid w:val="003767C8"/>
    <w:rsid w:val="003773B5"/>
    <w:rsid w:val="003777A8"/>
    <w:rsid w:val="00380873"/>
    <w:rsid w:val="00380C21"/>
    <w:rsid w:val="00380C2D"/>
    <w:rsid w:val="00381670"/>
    <w:rsid w:val="00382A7C"/>
    <w:rsid w:val="00383926"/>
    <w:rsid w:val="0038538C"/>
    <w:rsid w:val="00385B10"/>
    <w:rsid w:val="00386CA0"/>
    <w:rsid w:val="00390CAC"/>
    <w:rsid w:val="003912B9"/>
    <w:rsid w:val="00391AFD"/>
    <w:rsid w:val="003946E5"/>
    <w:rsid w:val="003970E4"/>
    <w:rsid w:val="003977FC"/>
    <w:rsid w:val="003A0E68"/>
    <w:rsid w:val="003A2187"/>
    <w:rsid w:val="003A3148"/>
    <w:rsid w:val="003A40E2"/>
    <w:rsid w:val="003A56B4"/>
    <w:rsid w:val="003A6523"/>
    <w:rsid w:val="003A7209"/>
    <w:rsid w:val="003A7B87"/>
    <w:rsid w:val="003A7D02"/>
    <w:rsid w:val="003B1DC7"/>
    <w:rsid w:val="003B2C26"/>
    <w:rsid w:val="003B32DF"/>
    <w:rsid w:val="003B40B5"/>
    <w:rsid w:val="003B45ED"/>
    <w:rsid w:val="003B4BDE"/>
    <w:rsid w:val="003B6887"/>
    <w:rsid w:val="003B7761"/>
    <w:rsid w:val="003C3465"/>
    <w:rsid w:val="003C45DC"/>
    <w:rsid w:val="003C49A6"/>
    <w:rsid w:val="003C4A60"/>
    <w:rsid w:val="003C4C6A"/>
    <w:rsid w:val="003C4D64"/>
    <w:rsid w:val="003C4E8B"/>
    <w:rsid w:val="003C5D39"/>
    <w:rsid w:val="003C7CD6"/>
    <w:rsid w:val="003D158E"/>
    <w:rsid w:val="003D28DF"/>
    <w:rsid w:val="003D2ACF"/>
    <w:rsid w:val="003D5C97"/>
    <w:rsid w:val="003D699C"/>
    <w:rsid w:val="003E29F8"/>
    <w:rsid w:val="003E660E"/>
    <w:rsid w:val="003E6791"/>
    <w:rsid w:val="003F28B8"/>
    <w:rsid w:val="003F3459"/>
    <w:rsid w:val="003F6496"/>
    <w:rsid w:val="003F68DB"/>
    <w:rsid w:val="004002C1"/>
    <w:rsid w:val="004018B0"/>
    <w:rsid w:val="00401B15"/>
    <w:rsid w:val="00402DFF"/>
    <w:rsid w:val="004037E2"/>
    <w:rsid w:val="004039CA"/>
    <w:rsid w:val="004050BC"/>
    <w:rsid w:val="00405EB0"/>
    <w:rsid w:val="004067B8"/>
    <w:rsid w:val="00410AAD"/>
    <w:rsid w:val="004111E4"/>
    <w:rsid w:val="00411697"/>
    <w:rsid w:val="0041178A"/>
    <w:rsid w:val="00411897"/>
    <w:rsid w:val="0041398C"/>
    <w:rsid w:val="00413D01"/>
    <w:rsid w:val="00414413"/>
    <w:rsid w:val="00414926"/>
    <w:rsid w:val="0042030B"/>
    <w:rsid w:val="00420378"/>
    <w:rsid w:val="00421E39"/>
    <w:rsid w:val="00422946"/>
    <w:rsid w:val="0042360E"/>
    <w:rsid w:val="00423BB6"/>
    <w:rsid w:val="00424BEB"/>
    <w:rsid w:val="0042521A"/>
    <w:rsid w:val="00426D58"/>
    <w:rsid w:val="00426FEF"/>
    <w:rsid w:val="00430D83"/>
    <w:rsid w:val="00430F6B"/>
    <w:rsid w:val="004329BC"/>
    <w:rsid w:val="00433A3C"/>
    <w:rsid w:val="00433FB5"/>
    <w:rsid w:val="00434BCF"/>
    <w:rsid w:val="00437BBD"/>
    <w:rsid w:val="00437F75"/>
    <w:rsid w:val="00442B73"/>
    <w:rsid w:val="00444A48"/>
    <w:rsid w:val="004455C6"/>
    <w:rsid w:val="004475A6"/>
    <w:rsid w:val="004515A7"/>
    <w:rsid w:val="00451D64"/>
    <w:rsid w:val="00452BE3"/>
    <w:rsid w:val="00453446"/>
    <w:rsid w:val="00455808"/>
    <w:rsid w:val="004558A0"/>
    <w:rsid w:val="00456009"/>
    <w:rsid w:val="0045777E"/>
    <w:rsid w:val="0046182A"/>
    <w:rsid w:val="004632D0"/>
    <w:rsid w:val="004640B9"/>
    <w:rsid w:val="00464B6A"/>
    <w:rsid w:val="00466526"/>
    <w:rsid w:val="0046729F"/>
    <w:rsid w:val="00467CCD"/>
    <w:rsid w:val="004710A4"/>
    <w:rsid w:val="0047257D"/>
    <w:rsid w:val="004727C6"/>
    <w:rsid w:val="004732D6"/>
    <w:rsid w:val="00480AE1"/>
    <w:rsid w:val="00480E59"/>
    <w:rsid w:val="00482762"/>
    <w:rsid w:val="00484189"/>
    <w:rsid w:val="00487420"/>
    <w:rsid w:val="004903CC"/>
    <w:rsid w:val="00491604"/>
    <w:rsid w:val="00496A29"/>
    <w:rsid w:val="00497B0B"/>
    <w:rsid w:val="004A1C1E"/>
    <w:rsid w:val="004A4306"/>
    <w:rsid w:val="004A4319"/>
    <w:rsid w:val="004A4F5E"/>
    <w:rsid w:val="004A5E10"/>
    <w:rsid w:val="004A6621"/>
    <w:rsid w:val="004A6BA6"/>
    <w:rsid w:val="004B05F2"/>
    <w:rsid w:val="004B0DFF"/>
    <w:rsid w:val="004B113A"/>
    <w:rsid w:val="004B3A40"/>
    <w:rsid w:val="004B3E71"/>
    <w:rsid w:val="004B6B25"/>
    <w:rsid w:val="004C0CFF"/>
    <w:rsid w:val="004C2BC8"/>
    <w:rsid w:val="004C4B23"/>
    <w:rsid w:val="004C57AC"/>
    <w:rsid w:val="004C6397"/>
    <w:rsid w:val="004C63E2"/>
    <w:rsid w:val="004C6679"/>
    <w:rsid w:val="004C69A4"/>
    <w:rsid w:val="004C6A64"/>
    <w:rsid w:val="004C73F7"/>
    <w:rsid w:val="004D06CB"/>
    <w:rsid w:val="004D1026"/>
    <w:rsid w:val="004D32CE"/>
    <w:rsid w:val="004D3F07"/>
    <w:rsid w:val="004D5E86"/>
    <w:rsid w:val="004D6D10"/>
    <w:rsid w:val="004E1322"/>
    <w:rsid w:val="004E193F"/>
    <w:rsid w:val="004E1BFD"/>
    <w:rsid w:val="004E1D29"/>
    <w:rsid w:val="004E4838"/>
    <w:rsid w:val="004E6479"/>
    <w:rsid w:val="004E667E"/>
    <w:rsid w:val="004E6BFF"/>
    <w:rsid w:val="004E7E2D"/>
    <w:rsid w:val="004F0428"/>
    <w:rsid w:val="004F0B52"/>
    <w:rsid w:val="004F1CDF"/>
    <w:rsid w:val="004F253A"/>
    <w:rsid w:val="004F41B6"/>
    <w:rsid w:val="0050132C"/>
    <w:rsid w:val="005017EC"/>
    <w:rsid w:val="00501CDD"/>
    <w:rsid w:val="00503844"/>
    <w:rsid w:val="00506727"/>
    <w:rsid w:val="0050739A"/>
    <w:rsid w:val="005078AC"/>
    <w:rsid w:val="00507D13"/>
    <w:rsid w:val="00510495"/>
    <w:rsid w:val="005105B5"/>
    <w:rsid w:val="00511300"/>
    <w:rsid w:val="005138A7"/>
    <w:rsid w:val="00516207"/>
    <w:rsid w:val="00523BBE"/>
    <w:rsid w:val="00524B00"/>
    <w:rsid w:val="00525F99"/>
    <w:rsid w:val="0052632D"/>
    <w:rsid w:val="00527AB5"/>
    <w:rsid w:val="005339DD"/>
    <w:rsid w:val="0053416E"/>
    <w:rsid w:val="0053584E"/>
    <w:rsid w:val="00535AF9"/>
    <w:rsid w:val="005375B1"/>
    <w:rsid w:val="005416F7"/>
    <w:rsid w:val="00543030"/>
    <w:rsid w:val="0054571A"/>
    <w:rsid w:val="00545963"/>
    <w:rsid w:val="00550C24"/>
    <w:rsid w:val="0055304F"/>
    <w:rsid w:val="0055647A"/>
    <w:rsid w:val="0056128A"/>
    <w:rsid w:val="00561620"/>
    <w:rsid w:val="005642CA"/>
    <w:rsid w:val="0056540A"/>
    <w:rsid w:val="00566025"/>
    <w:rsid w:val="00566485"/>
    <w:rsid w:val="00571EE3"/>
    <w:rsid w:val="00572E9A"/>
    <w:rsid w:val="00573912"/>
    <w:rsid w:val="00575139"/>
    <w:rsid w:val="005765A1"/>
    <w:rsid w:val="0057743E"/>
    <w:rsid w:val="005777DD"/>
    <w:rsid w:val="0057784C"/>
    <w:rsid w:val="00577A9F"/>
    <w:rsid w:val="005802A0"/>
    <w:rsid w:val="00581C49"/>
    <w:rsid w:val="00581E67"/>
    <w:rsid w:val="005820BB"/>
    <w:rsid w:val="005823C4"/>
    <w:rsid w:val="00585555"/>
    <w:rsid w:val="00591784"/>
    <w:rsid w:val="0059181D"/>
    <w:rsid w:val="00592109"/>
    <w:rsid w:val="0059254A"/>
    <w:rsid w:val="00593FD0"/>
    <w:rsid w:val="00594904"/>
    <w:rsid w:val="00595374"/>
    <w:rsid w:val="00595AE7"/>
    <w:rsid w:val="005A0013"/>
    <w:rsid w:val="005A0C97"/>
    <w:rsid w:val="005A117C"/>
    <w:rsid w:val="005A64F5"/>
    <w:rsid w:val="005B1F02"/>
    <w:rsid w:val="005B2781"/>
    <w:rsid w:val="005B4119"/>
    <w:rsid w:val="005B4E2D"/>
    <w:rsid w:val="005B648E"/>
    <w:rsid w:val="005B69B5"/>
    <w:rsid w:val="005B77AC"/>
    <w:rsid w:val="005B7E61"/>
    <w:rsid w:val="005C1900"/>
    <w:rsid w:val="005C2CDB"/>
    <w:rsid w:val="005C31AC"/>
    <w:rsid w:val="005C4EB6"/>
    <w:rsid w:val="005C5274"/>
    <w:rsid w:val="005C53E3"/>
    <w:rsid w:val="005C6880"/>
    <w:rsid w:val="005C723A"/>
    <w:rsid w:val="005C7B5A"/>
    <w:rsid w:val="005D0C8C"/>
    <w:rsid w:val="005D3382"/>
    <w:rsid w:val="005D466D"/>
    <w:rsid w:val="005D69D8"/>
    <w:rsid w:val="005D6AA7"/>
    <w:rsid w:val="005E5E98"/>
    <w:rsid w:val="005F44D5"/>
    <w:rsid w:val="005F5D73"/>
    <w:rsid w:val="0060063B"/>
    <w:rsid w:val="00601626"/>
    <w:rsid w:val="00602636"/>
    <w:rsid w:val="00602C83"/>
    <w:rsid w:val="00603A3A"/>
    <w:rsid w:val="006046DE"/>
    <w:rsid w:val="0060630B"/>
    <w:rsid w:val="00607853"/>
    <w:rsid w:val="00607AD8"/>
    <w:rsid w:val="006107F1"/>
    <w:rsid w:val="00611883"/>
    <w:rsid w:val="00612379"/>
    <w:rsid w:val="006123B0"/>
    <w:rsid w:val="006154C6"/>
    <w:rsid w:val="00616889"/>
    <w:rsid w:val="00624535"/>
    <w:rsid w:val="006247CF"/>
    <w:rsid w:val="00624B79"/>
    <w:rsid w:val="00626238"/>
    <w:rsid w:val="00630013"/>
    <w:rsid w:val="00631678"/>
    <w:rsid w:val="00631707"/>
    <w:rsid w:val="00632999"/>
    <w:rsid w:val="00632C2E"/>
    <w:rsid w:val="00633E95"/>
    <w:rsid w:val="00635EFE"/>
    <w:rsid w:val="00636C30"/>
    <w:rsid w:val="006376F1"/>
    <w:rsid w:val="00643BFA"/>
    <w:rsid w:val="00644649"/>
    <w:rsid w:val="00644780"/>
    <w:rsid w:val="00645E0E"/>
    <w:rsid w:val="0064773C"/>
    <w:rsid w:val="00647D77"/>
    <w:rsid w:val="00650E2C"/>
    <w:rsid w:val="00653D6A"/>
    <w:rsid w:val="00656529"/>
    <w:rsid w:val="00661664"/>
    <w:rsid w:val="00663651"/>
    <w:rsid w:val="00663F64"/>
    <w:rsid w:val="006651AC"/>
    <w:rsid w:val="0066778F"/>
    <w:rsid w:val="00667A7D"/>
    <w:rsid w:val="00667DA3"/>
    <w:rsid w:val="00667FE6"/>
    <w:rsid w:val="00675314"/>
    <w:rsid w:val="006755AB"/>
    <w:rsid w:val="00675933"/>
    <w:rsid w:val="00680A0C"/>
    <w:rsid w:val="006812E4"/>
    <w:rsid w:val="0068303F"/>
    <w:rsid w:val="00683357"/>
    <w:rsid w:val="0068364C"/>
    <w:rsid w:val="006837A3"/>
    <w:rsid w:val="0068508A"/>
    <w:rsid w:val="0068522F"/>
    <w:rsid w:val="0068614A"/>
    <w:rsid w:val="006903BB"/>
    <w:rsid w:val="00691DC5"/>
    <w:rsid w:val="0069253A"/>
    <w:rsid w:val="0069283E"/>
    <w:rsid w:val="006929BD"/>
    <w:rsid w:val="006929C7"/>
    <w:rsid w:val="00693312"/>
    <w:rsid w:val="00693522"/>
    <w:rsid w:val="006940D9"/>
    <w:rsid w:val="006942DA"/>
    <w:rsid w:val="00694332"/>
    <w:rsid w:val="0069477C"/>
    <w:rsid w:val="00695276"/>
    <w:rsid w:val="006A33AE"/>
    <w:rsid w:val="006A3DCF"/>
    <w:rsid w:val="006A3E16"/>
    <w:rsid w:val="006A4447"/>
    <w:rsid w:val="006B0575"/>
    <w:rsid w:val="006B120F"/>
    <w:rsid w:val="006B2C80"/>
    <w:rsid w:val="006B5414"/>
    <w:rsid w:val="006B6FFF"/>
    <w:rsid w:val="006B7C99"/>
    <w:rsid w:val="006C0FC8"/>
    <w:rsid w:val="006C3CE1"/>
    <w:rsid w:val="006C5881"/>
    <w:rsid w:val="006C69AD"/>
    <w:rsid w:val="006C7C5E"/>
    <w:rsid w:val="006D00E6"/>
    <w:rsid w:val="006D02D8"/>
    <w:rsid w:val="006D2009"/>
    <w:rsid w:val="006D398A"/>
    <w:rsid w:val="006D3ACE"/>
    <w:rsid w:val="006D7378"/>
    <w:rsid w:val="006E0A3E"/>
    <w:rsid w:val="006E18B7"/>
    <w:rsid w:val="006E3885"/>
    <w:rsid w:val="006E4F13"/>
    <w:rsid w:val="006E536A"/>
    <w:rsid w:val="006E66EA"/>
    <w:rsid w:val="006E690E"/>
    <w:rsid w:val="006F643E"/>
    <w:rsid w:val="006F75F4"/>
    <w:rsid w:val="006F76AA"/>
    <w:rsid w:val="006F7A09"/>
    <w:rsid w:val="006F7B0C"/>
    <w:rsid w:val="00701F78"/>
    <w:rsid w:val="0070288F"/>
    <w:rsid w:val="00702A9D"/>
    <w:rsid w:val="00702E72"/>
    <w:rsid w:val="00703D9D"/>
    <w:rsid w:val="007040F7"/>
    <w:rsid w:val="007072E0"/>
    <w:rsid w:val="00710798"/>
    <w:rsid w:val="007108B1"/>
    <w:rsid w:val="007126E1"/>
    <w:rsid w:val="0071409C"/>
    <w:rsid w:val="0071669F"/>
    <w:rsid w:val="00716D81"/>
    <w:rsid w:val="00716E6E"/>
    <w:rsid w:val="00716F99"/>
    <w:rsid w:val="0071716B"/>
    <w:rsid w:val="0071752D"/>
    <w:rsid w:val="00720656"/>
    <w:rsid w:val="00721133"/>
    <w:rsid w:val="00725360"/>
    <w:rsid w:val="00732B13"/>
    <w:rsid w:val="00733386"/>
    <w:rsid w:val="007376E5"/>
    <w:rsid w:val="00740537"/>
    <w:rsid w:val="00740A0A"/>
    <w:rsid w:val="00744943"/>
    <w:rsid w:val="0074553F"/>
    <w:rsid w:val="0075020A"/>
    <w:rsid w:val="00750EFD"/>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74F6"/>
    <w:rsid w:val="00770A0A"/>
    <w:rsid w:val="00771E27"/>
    <w:rsid w:val="00773090"/>
    <w:rsid w:val="007737B0"/>
    <w:rsid w:val="00773CF0"/>
    <w:rsid w:val="007750C6"/>
    <w:rsid w:val="00775F87"/>
    <w:rsid w:val="007777B8"/>
    <w:rsid w:val="007778B4"/>
    <w:rsid w:val="0078043D"/>
    <w:rsid w:val="0078072B"/>
    <w:rsid w:val="007807A3"/>
    <w:rsid w:val="007816A1"/>
    <w:rsid w:val="00781885"/>
    <w:rsid w:val="00781EFB"/>
    <w:rsid w:val="007825C5"/>
    <w:rsid w:val="0078484C"/>
    <w:rsid w:val="00784F19"/>
    <w:rsid w:val="00785087"/>
    <w:rsid w:val="007854C5"/>
    <w:rsid w:val="007857AA"/>
    <w:rsid w:val="00785A97"/>
    <w:rsid w:val="0078683D"/>
    <w:rsid w:val="00787B97"/>
    <w:rsid w:val="00787F6E"/>
    <w:rsid w:val="00790B84"/>
    <w:rsid w:val="00792CD4"/>
    <w:rsid w:val="00793316"/>
    <w:rsid w:val="00794C1D"/>
    <w:rsid w:val="00795A99"/>
    <w:rsid w:val="00796291"/>
    <w:rsid w:val="007A07C6"/>
    <w:rsid w:val="007A0E60"/>
    <w:rsid w:val="007A149C"/>
    <w:rsid w:val="007B04D8"/>
    <w:rsid w:val="007B261C"/>
    <w:rsid w:val="007B268D"/>
    <w:rsid w:val="007B2AA5"/>
    <w:rsid w:val="007B2EAE"/>
    <w:rsid w:val="007B4855"/>
    <w:rsid w:val="007B4F41"/>
    <w:rsid w:val="007B5EEC"/>
    <w:rsid w:val="007B6D5C"/>
    <w:rsid w:val="007C0B52"/>
    <w:rsid w:val="007C2AD4"/>
    <w:rsid w:val="007C5249"/>
    <w:rsid w:val="007C663C"/>
    <w:rsid w:val="007C7697"/>
    <w:rsid w:val="007D0304"/>
    <w:rsid w:val="007D2194"/>
    <w:rsid w:val="007D5D69"/>
    <w:rsid w:val="007E0F42"/>
    <w:rsid w:val="007E1155"/>
    <w:rsid w:val="007E1924"/>
    <w:rsid w:val="007E5397"/>
    <w:rsid w:val="007E63FF"/>
    <w:rsid w:val="007E66BF"/>
    <w:rsid w:val="007E76A8"/>
    <w:rsid w:val="007E785F"/>
    <w:rsid w:val="007F1AF0"/>
    <w:rsid w:val="007F22F8"/>
    <w:rsid w:val="007F3503"/>
    <w:rsid w:val="007F4860"/>
    <w:rsid w:val="007F4DD5"/>
    <w:rsid w:val="007F640C"/>
    <w:rsid w:val="007F7006"/>
    <w:rsid w:val="007F762B"/>
    <w:rsid w:val="00800DB8"/>
    <w:rsid w:val="00800EBD"/>
    <w:rsid w:val="00802B28"/>
    <w:rsid w:val="0080512B"/>
    <w:rsid w:val="00812D0D"/>
    <w:rsid w:val="00812E95"/>
    <w:rsid w:val="00813272"/>
    <w:rsid w:val="00813916"/>
    <w:rsid w:val="0081500C"/>
    <w:rsid w:val="008164D6"/>
    <w:rsid w:val="00816D49"/>
    <w:rsid w:val="008205C9"/>
    <w:rsid w:val="0082108C"/>
    <w:rsid w:val="00821D63"/>
    <w:rsid w:val="00823E25"/>
    <w:rsid w:val="00826D16"/>
    <w:rsid w:val="0083080F"/>
    <w:rsid w:val="00831422"/>
    <w:rsid w:val="008325BB"/>
    <w:rsid w:val="00832A5A"/>
    <w:rsid w:val="008334C6"/>
    <w:rsid w:val="008338C0"/>
    <w:rsid w:val="00833D0C"/>
    <w:rsid w:val="00835C12"/>
    <w:rsid w:val="00836CE7"/>
    <w:rsid w:val="008415CE"/>
    <w:rsid w:val="008426AD"/>
    <w:rsid w:val="00842885"/>
    <w:rsid w:val="00844765"/>
    <w:rsid w:val="0084621B"/>
    <w:rsid w:val="00846547"/>
    <w:rsid w:val="008471E9"/>
    <w:rsid w:val="008472B4"/>
    <w:rsid w:val="00847C20"/>
    <w:rsid w:val="008533D4"/>
    <w:rsid w:val="00857221"/>
    <w:rsid w:val="008607F5"/>
    <w:rsid w:val="00861C23"/>
    <w:rsid w:val="00862CC5"/>
    <w:rsid w:val="0086312D"/>
    <w:rsid w:val="00864327"/>
    <w:rsid w:val="00864B29"/>
    <w:rsid w:val="0086555C"/>
    <w:rsid w:val="00865758"/>
    <w:rsid w:val="00867AB5"/>
    <w:rsid w:val="008702DD"/>
    <w:rsid w:val="00872FE8"/>
    <w:rsid w:val="008740D8"/>
    <w:rsid w:val="00874459"/>
    <w:rsid w:val="0087485A"/>
    <w:rsid w:val="00874DE9"/>
    <w:rsid w:val="00875830"/>
    <w:rsid w:val="00876393"/>
    <w:rsid w:val="008768BA"/>
    <w:rsid w:val="00877672"/>
    <w:rsid w:val="00882121"/>
    <w:rsid w:val="00882C83"/>
    <w:rsid w:val="00883CA4"/>
    <w:rsid w:val="008848BD"/>
    <w:rsid w:val="0088610E"/>
    <w:rsid w:val="00887364"/>
    <w:rsid w:val="0089107C"/>
    <w:rsid w:val="0089114C"/>
    <w:rsid w:val="00891F5C"/>
    <w:rsid w:val="00893EAE"/>
    <w:rsid w:val="0089725A"/>
    <w:rsid w:val="008A5938"/>
    <w:rsid w:val="008A7695"/>
    <w:rsid w:val="008A7BA2"/>
    <w:rsid w:val="008B1013"/>
    <w:rsid w:val="008B2D30"/>
    <w:rsid w:val="008B3EDF"/>
    <w:rsid w:val="008B485F"/>
    <w:rsid w:val="008B4A8E"/>
    <w:rsid w:val="008B4BDB"/>
    <w:rsid w:val="008B68FF"/>
    <w:rsid w:val="008B6DEE"/>
    <w:rsid w:val="008C23A1"/>
    <w:rsid w:val="008C2F00"/>
    <w:rsid w:val="008C3070"/>
    <w:rsid w:val="008C6779"/>
    <w:rsid w:val="008D0C79"/>
    <w:rsid w:val="008D554F"/>
    <w:rsid w:val="008D7BA6"/>
    <w:rsid w:val="008E02D7"/>
    <w:rsid w:val="008E234E"/>
    <w:rsid w:val="008E24EA"/>
    <w:rsid w:val="008E2A2C"/>
    <w:rsid w:val="008E2FE8"/>
    <w:rsid w:val="008E30DD"/>
    <w:rsid w:val="008E43F9"/>
    <w:rsid w:val="008E4521"/>
    <w:rsid w:val="008E4FF7"/>
    <w:rsid w:val="008F041E"/>
    <w:rsid w:val="008F0B41"/>
    <w:rsid w:val="008F1462"/>
    <w:rsid w:val="008F147C"/>
    <w:rsid w:val="008F1ACC"/>
    <w:rsid w:val="008F5331"/>
    <w:rsid w:val="008F59C5"/>
    <w:rsid w:val="008F5AA3"/>
    <w:rsid w:val="008F7387"/>
    <w:rsid w:val="008F7F72"/>
    <w:rsid w:val="0090096D"/>
    <w:rsid w:val="00901CF8"/>
    <w:rsid w:val="0090273C"/>
    <w:rsid w:val="009035C1"/>
    <w:rsid w:val="00903978"/>
    <w:rsid w:val="009051B1"/>
    <w:rsid w:val="00905DC1"/>
    <w:rsid w:val="00906A61"/>
    <w:rsid w:val="0091166F"/>
    <w:rsid w:val="00915A83"/>
    <w:rsid w:val="009204D2"/>
    <w:rsid w:val="0092079D"/>
    <w:rsid w:val="009217C7"/>
    <w:rsid w:val="0092181B"/>
    <w:rsid w:val="00925ADC"/>
    <w:rsid w:val="00926FAE"/>
    <w:rsid w:val="009305B1"/>
    <w:rsid w:val="00930DF5"/>
    <w:rsid w:val="00932CA0"/>
    <w:rsid w:val="009338E1"/>
    <w:rsid w:val="00933B22"/>
    <w:rsid w:val="00934BE4"/>
    <w:rsid w:val="00937556"/>
    <w:rsid w:val="00937A25"/>
    <w:rsid w:val="00943496"/>
    <w:rsid w:val="009449B7"/>
    <w:rsid w:val="00947022"/>
    <w:rsid w:val="009532D2"/>
    <w:rsid w:val="009571D5"/>
    <w:rsid w:val="009600D6"/>
    <w:rsid w:val="009600E4"/>
    <w:rsid w:val="00960C46"/>
    <w:rsid w:val="00960EE1"/>
    <w:rsid w:val="00963F72"/>
    <w:rsid w:val="00966CDA"/>
    <w:rsid w:val="00967F09"/>
    <w:rsid w:val="00970004"/>
    <w:rsid w:val="0097003D"/>
    <w:rsid w:val="00970894"/>
    <w:rsid w:val="00971F29"/>
    <w:rsid w:val="009724C8"/>
    <w:rsid w:val="00973396"/>
    <w:rsid w:val="00977BDC"/>
    <w:rsid w:val="00980924"/>
    <w:rsid w:val="00982C74"/>
    <w:rsid w:val="00983469"/>
    <w:rsid w:val="00983AD2"/>
    <w:rsid w:val="00983C4C"/>
    <w:rsid w:val="0098581D"/>
    <w:rsid w:val="009912BD"/>
    <w:rsid w:val="00991CFF"/>
    <w:rsid w:val="00992A2F"/>
    <w:rsid w:val="00993D33"/>
    <w:rsid w:val="00994993"/>
    <w:rsid w:val="009951D3"/>
    <w:rsid w:val="00995B89"/>
    <w:rsid w:val="009A1836"/>
    <w:rsid w:val="009A1B70"/>
    <w:rsid w:val="009A5B19"/>
    <w:rsid w:val="009A68AB"/>
    <w:rsid w:val="009A697C"/>
    <w:rsid w:val="009B10F0"/>
    <w:rsid w:val="009B3A2D"/>
    <w:rsid w:val="009B45C2"/>
    <w:rsid w:val="009B4AA7"/>
    <w:rsid w:val="009B4C25"/>
    <w:rsid w:val="009B5520"/>
    <w:rsid w:val="009B62B0"/>
    <w:rsid w:val="009C06E6"/>
    <w:rsid w:val="009C1600"/>
    <w:rsid w:val="009C3687"/>
    <w:rsid w:val="009C4BB0"/>
    <w:rsid w:val="009D14A8"/>
    <w:rsid w:val="009D2C21"/>
    <w:rsid w:val="009D6251"/>
    <w:rsid w:val="009E08CC"/>
    <w:rsid w:val="009E1142"/>
    <w:rsid w:val="009E240F"/>
    <w:rsid w:val="009E5A90"/>
    <w:rsid w:val="009F044C"/>
    <w:rsid w:val="009F0CF7"/>
    <w:rsid w:val="009F113C"/>
    <w:rsid w:val="009F1250"/>
    <w:rsid w:val="009F272D"/>
    <w:rsid w:val="009F2D4B"/>
    <w:rsid w:val="009F4291"/>
    <w:rsid w:val="009F462E"/>
    <w:rsid w:val="009F7010"/>
    <w:rsid w:val="00A000FB"/>
    <w:rsid w:val="00A00F2C"/>
    <w:rsid w:val="00A01F40"/>
    <w:rsid w:val="00A04023"/>
    <w:rsid w:val="00A046AD"/>
    <w:rsid w:val="00A07109"/>
    <w:rsid w:val="00A10F29"/>
    <w:rsid w:val="00A10F70"/>
    <w:rsid w:val="00A14988"/>
    <w:rsid w:val="00A1513F"/>
    <w:rsid w:val="00A15E53"/>
    <w:rsid w:val="00A16BEC"/>
    <w:rsid w:val="00A20DD7"/>
    <w:rsid w:val="00A227C3"/>
    <w:rsid w:val="00A2353C"/>
    <w:rsid w:val="00A25F77"/>
    <w:rsid w:val="00A26722"/>
    <w:rsid w:val="00A27BCE"/>
    <w:rsid w:val="00A31E29"/>
    <w:rsid w:val="00A34963"/>
    <w:rsid w:val="00A35E4C"/>
    <w:rsid w:val="00A37D0F"/>
    <w:rsid w:val="00A420CD"/>
    <w:rsid w:val="00A423B6"/>
    <w:rsid w:val="00A42945"/>
    <w:rsid w:val="00A432EC"/>
    <w:rsid w:val="00A43931"/>
    <w:rsid w:val="00A44C08"/>
    <w:rsid w:val="00A468E2"/>
    <w:rsid w:val="00A46F1E"/>
    <w:rsid w:val="00A473B8"/>
    <w:rsid w:val="00A47934"/>
    <w:rsid w:val="00A545DC"/>
    <w:rsid w:val="00A56F00"/>
    <w:rsid w:val="00A63E8F"/>
    <w:rsid w:val="00A6425A"/>
    <w:rsid w:val="00A64F86"/>
    <w:rsid w:val="00A65249"/>
    <w:rsid w:val="00A65C5C"/>
    <w:rsid w:val="00A66C71"/>
    <w:rsid w:val="00A66ED0"/>
    <w:rsid w:val="00A70D59"/>
    <w:rsid w:val="00A71C4A"/>
    <w:rsid w:val="00A72AF8"/>
    <w:rsid w:val="00A73888"/>
    <w:rsid w:val="00A74BA2"/>
    <w:rsid w:val="00A74FFA"/>
    <w:rsid w:val="00A751C6"/>
    <w:rsid w:val="00A770E0"/>
    <w:rsid w:val="00A77850"/>
    <w:rsid w:val="00A808F0"/>
    <w:rsid w:val="00A817DB"/>
    <w:rsid w:val="00A819CF"/>
    <w:rsid w:val="00A82440"/>
    <w:rsid w:val="00A8708D"/>
    <w:rsid w:val="00A87EFA"/>
    <w:rsid w:val="00A91621"/>
    <w:rsid w:val="00A9204D"/>
    <w:rsid w:val="00A92BEA"/>
    <w:rsid w:val="00A9499D"/>
    <w:rsid w:val="00A95816"/>
    <w:rsid w:val="00A95BB4"/>
    <w:rsid w:val="00A95D4B"/>
    <w:rsid w:val="00AA0718"/>
    <w:rsid w:val="00AA160E"/>
    <w:rsid w:val="00AA2CFE"/>
    <w:rsid w:val="00AA3837"/>
    <w:rsid w:val="00AA3CBB"/>
    <w:rsid w:val="00AA7172"/>
    <w:rsid w:val="00AA74F8"/>
    <w:rsid w:val="00AB0191"/>
    <w:rsid w:val="00AB2166"/>
    <w:rsid w:val="00AB2E2F"/>
    <w:rsid w:val="00AB35A8"/>
    <w:rsid w:val="00AB66E0"/>
    <w:rsid w:val="00AB6A6A"/>
    <w:rsid w:val="00AB6FCC"/>
    <w:rsid w:val="00AB73DA"/>
    <w:rsid w:val="00AC35DB"/>
    <w:rsid w:val="00AC5819"/>
    <w:rsid w:val="00AC71AC"/>
    <w:rsid w:val="00AC737C"/>
    <w:rsid w:val="00AC7965"/>
    <w:rsid w:val="00AC7EDF"/>
    <w:rsid w:val="00AD094D"/>
    <w:rsid w:val="00AD0D50"/>
    <w:rsid w:val="00AD382D"/>
    <w:rsid w:val="00AD5BAB"/>
    <w:rsid w:val="00AE4746"/>
    <w:rsid w:val="00AE4D7D"/>
    <w:rsid w:val="00AE56D6"/>
    <w:rsid w:val="00AF190E"/>
    <w:rsid w:val="00AF1BAC"/>
    <w:rsid w:val="00AF728D"/>
    <w:rsid w:val="00AF7367"/>
    <w:rsid w:val="00AF73AA"/>
    <w:rsid w:val="00B00B88"/>
    <w:rsid w:val="00B00CCE"/>
    <w:rsid w:val="00B00F18"/>
    <w:rsid w:val="00B0152E"/>
    <w:rsid w:val="00B01604"/>
    <w:rsid w:val="00B05782"/>
    <w:rsid w:val="00B07A9C"/>
    <w:rsid w:val="00B07ECF"/>
    <w:rsid w:val="00B1001C"/>
    <w:rsid w:val="00B101CB"/>
    <w:rsid w:val="00B10807"/>
    <w:rsid w:val="00B10FD2"/>
    <w:rsid w:val="00B11838"/>
    <w:rsid w:val="00B130FE"/>
    <w:rsid w:val="00B13BC2"/>
    <w:rsid w:val="00B17594"/>
    <w:rsid w:val="00B2181E"/>
    <w:rsid w:val="00B21FAF"/>
    <w:rsid w:val="00B226B1"/>
    <w:rsid w:val="00B240C9"/>
    <w:rsid w:val="00B25B73"/>
    <w:rsid w:val="00B2628F"/>
    <w:rsid w:val="00B26B6A"/>
    <w:rsid w:val="00B27491"/>
    <w:rsid w:val="00B30737"/>
    <w:rsid w:val="00B3118E"/>
    <w:rsid w:val="00B32D52"/>
    <w:rsid w:val="00B3393C"/>
    <w:rsid w:val="00B3462D"/>
    <w:rsid w:val="00B3675B"/>
    <w:rsid w:val="00B371D6"/>
    <w:rsid w:val="00B37CE6"/>
    <w:rsid w:val="00B40D42"/>
    <w:rsid w:val="00B40F84"/>
    <w:rsid w:val="00B41A30"/>
    <w:rsid w:val="00B41BA8"/>
    <w:rsid w:val="00B42AD2"/>
    <w:rsid w:val="00B4340B"/>
    <w:rsid w:val="00B4408B"/>
    <w:rsid w:val="00B45B1D"/>
    <w:rsid w:val="00B5530F"/>
    <w:rsid w:val="00B5761A"/>
    <w:rsid w:val="00B6102C"/>
    <w:rsid w:val="00B61F41"/>
    <w:rsid w:val="00B62F6B"/>
    <w:rsid w:val="00B65342"/>
    <w:rsid w:val="00B65F1A"/>
    <w:rsid w:val="00B6665E"/>
    <w:rsid w:val="00B66DAE"/>
    <w:rsid w:val="00B672FA"/>
    <w:rsid w:val="00B67814"/>
    <w:rsid w:val="00B7088C"/>
    <w:rsid w:val="00B72810"/>
    <w:rsid w:val="00B73487"/>
    <w:rsid w:val="00B73E6B"/>
    <w:rsid w:val="00B74023"/>
    <w:rsid w:val="00B757AB"/>
    <w:rsid w:val="00B75B11"/>
    <w:rsid w:val="00B80092"/>
    <w:rsid w:val="00B80FA2"/>
    <w:rsid w:val="00B83873"/>
    <w:rsid w:val="00B84FD1"/>
    <w:rsid w:val="00B85BAC"/>
    <w:rsid w:val="00B85DF6"/>
    <w:rsid w:val="00B85E87"/>
    <w:rsid w:val="00B86D13"/>
    <w:rsid w:val="00B90667"/>
    <w:rsid w:val="00B90CE5"/>
    <w:rsid w:val="00B91F99"/>
    <w:rsid w:val="00B92B2B"/>
    <w:rsid w:val="00B937B5"/>
    <w:rsid w:val="00B94BBF"/>
    <w:rsid w:val="00B9558C"/>
    <w:rsid w:val="00B9680B"/>
    <w:rsid w:val="00B96EE4"/>
    <w:rsid w:val="00BA2B11"/>
    <w:rsid w:val="00BA31C7"/>
    <w:rsid w:val="00BA3A8C"/>
    <w:rsid w:val="00BA4ABA"/>
    <w:rsid w:val="00BA4B11"/>
    <w:rsid w:val="00BA4B7C"/>
    <w:rsid w:val="00BA50BB"/>
    <w:rsid w:val="00BA71C5"/>
    <w:rsid w:val="00BB0B54"/>
    <w:rsid w:val="00BB157F"/>
    <w:rsid w:val="00BB52DF"/>
    <w:rsid w:val="00BB6EE0"/>
    <w:rsid w:val="00BB70CF"/>
    <w:rsid w:val="00BB7975"/>
    <w:rsid w:val="00BC0CCA"/>
    <w:rsid w:val="00BC2555"/>
    <w:rsid w:val="00BC391E"/>
    <w:rsid w:val="00BC4A24"/>
    <w:rsid w:val="00BC7F8C"/>
    <w:rsid w:val="00BD1528"/>
    <w:rsid w:val="00BD1864"/>
    <w:rsid w:val="00BD2418"/>
    <w:rsid w:val="00BD3F96"/>
    <w:rsid w:val="00BD4D08"/>
    <w:rsid w:val="00BD5427"/>
    <w:rsid w:val="00BD5934"/>
    <w:rsid w:val="00BD6F62"/>
    <w:rsid w:val="00BD7D0A"/>
    <w:rsid w:val="00BE0DB0"/>
    <w:rsid w:val="00BE2350"/>
    <w:rsid w:val="00BE29F5"/>
    <w:rsid w:val="00BE2E4D"/>
    <w:rsid w:val="00BE2F50"/>
    <w:rsid w:val="00BE34CF"/>
    <w:rsid w:val="00BE4C84"/>
    <w:rsid w:val="00BE77CB"/>
    <w:rsid w:val="00BF0455"/>
    <w:rsid w:val="00BF0A6E"/>
    <w:rsid w:val="00BF32C4"/>
    <w:rsid w:val="00BF3AE2"/>
    <w:rsid w:val="00BF4D06"/>
    <w:rsid w:val="00BF57CB"/>
    <w:rsid w:val="00BF7254"/>
    <w:rsid w:val="00BF7F97"/>
    <w:rsid w:val="00C02DCF"/>
    <w:rsid w:val="00C03855"/>
    <w:rsid w:val="00C04862"/>
    <w:rsid w:val="00C065D5"/>
    <w:rsid w:val="00C07771"/>
    <w:rsid w:val="00C07B46"/>
    <w:rsid w:val="00C11637"/>
    <w:rsid w:val="00C11F16"/>
    <w:rsid w:val="00C127E5"/>
    <w:rsid w:val="00C12C76"/>
    <w:rsid w:val="00C139FC"/>
    <w:rsid w:val="00C14405"/>
    <w:rsid w:val="00C1529B"/>
    <w:rsid w:val="00C15CDC"/>
    <w:rsid w:val="00C17DA5"/>
    <w:rsid w:val="00C209E5"/>
    <w:rsid w:val="00C20A09"/>
    <w:rsid w:val="00C23632"/>
    <w:rsid w:val="00C25AD4"/>
    <w:rsid w:val="00C26358"/>
    <w:rsid w:val="00C26B2A"/>
    <w:rsid w:val="00C27457"/>
    <w:rsid w:val="00C304E8"/>
    <w:rsid w:val="00C313CC"/>
    <w:rsid w:val="00C326B6"/>
    <w:rsid w:val="00C35437"/>
    <w:rsid w:val="00C35D90"/>
    <w:rsid w:val="00C35F98"/>
    <w:rsid w:val="00C36D0D"/>
    <w:rsid w:val="00C42A3F"/>
    <w:rsid w:val="00C433B9"/>
    <w:rsid w:val="00C45A71"/>
    <w:rsid w:val="00C476AF"/>
    <w:rsid w:val="00C520A6"/>
    <w:rsid w:val="00C52EBA"/>
    <w:rsid w:val="00C535E9"/>
    <w:rsid w:val="00C544BA"/>
    <w:rsid w:val="00C563BE"/>
    <w:rsid w:val="00C5653B"/>
    <w:rsid w:val="00C56CC9"/>
    <w:rsid w:val="00C57555"/>
    <w:rsid w:val="00C614DA"/>
    <w:rsid w:val="00C6165F"/>
    <w:rsid w:val="00C62CF2"/>
    <w:rsid w:val="00C63798"/>
    <w:rsid w:val="00C65430"/>
    <w:rsid w:val="00C66EA6"/>
    <w:rsid w:val="00C6729D"/>
    <w:rsid w:val="00C7020C"/>
    <w:rsid w:val="00C72C81"/>
    <w:rsid w:val="00C77541"/>
    <w:rsid w:val="00C77D8C"/>
    <w:rsid w:val="00C81E5E"/>
    <w:rsid w:val="00C8266E"/>
    <w:rsid w:val="00C82C95"/>
    <w:rsid w:val="00C82CF4"/>
    <w:rsid w:val="00C87050"/>
    <w:rsid w:val="00C9321A"/>
    <w:rsid w:val="00C93FF3"/>
    <w:rsid w:val="00C94C1E"/>
    <w:rsid w:val="00C95044"/>
    <w:rsid w:val="00C9578F"/>
    <w:rsid w:val="00C95B26"/>
    <w:rsid w:val="00C96699"/>
    <w:rsid w:val="00CA00D4"/>
    <w:rsid w:val="00CA09AF"/>
    <w:rsid w:val="00CA124B"/>
    <w:rsid w:val="00CA16BF"/>
    <w:rsid w:val="00CA1E05"/>
    <w:rsid w:val="00CA4E16"/>
    <w:rsid w:val="00CA4F92"/>
    <w:rsid w:val="00CA5313"/>
    <w:rsid w:val="00CA6CB1"/>
    <w:rsid w:val="00CB078E"/>
    <w:rsid w:val="00CB248A"/>
    <w:rsid w:val="00CB24E8"/>
    <w:rsid w:val="00CB6572"/>
    <w:rsid w:val="00CB6F51"/>
    <w:rsid w:val="00CC16CF"/>
    <w:rsid w:val="00CC393C"/>
    <w:rsid w:val="00CC3F69"/>
    <w:rsid w:val="00CC44BA"/>
    <w:rsid w:val="00CC47B8"/>
    <w:rsid w:val="00CC5A83"/>
    <w:rsid w:val="00CC64EC"/>
    <w:rsid w:val="00CD018B"/>
    <w:rsid w:val="00CD24F8"/>
    <w:rsid w:val="00CE407C"/>
    <w:rsid w:val="00CF0D3D"/>
    <w:rsid w:val="00CF64AE"/>
    <w:rsid w:val="00D00ADC"/>
    <w:rsid w:val="00D02A92"/>
    <w:rsid w:val="00D04627"/>
    <w:rsid w:val="00D054AD"/>
    <w:rsid w:val="00D05B0F"/>
    <w:rsid w:val="00D05CDF"/>
    <w:rsid w:val="00D1018C"/>
    <w:rsid w:val="00D11C42"/>
    <w:rsid w:val="00D12350"/>
    <w:rsid w:val="00D14A21"/>
    <w:rsid w:val="00D155F2"/>
    <w:rsid w:val="00D15738"/>
    <w:rsid w:val="00D15A0D"/>
    <w:rsid w:val="00D15D2C"/>
    <w:rsid w:val="00D1660B"/>
    <w:rsid w:val="00D16745"/>
    <w:rsid w:val="00D172A2"/>
    <w:rsid w:val="00D20A07"/>
    <w:rsid w:val="00D21D5B"/>
    <w:rsid w:val="00D22740"/>
    <w:rsid w:val="00D22F79"/>
    <w:rsid w:val="00D2399D"/>
    <w:rsid w:val="00D25676"/>
    <w:rsid w:val="00D2706D"/>
    <w:rsid w:val="00D270CC"/>
    <w:rsid w:val="00D30555"/>
    <w:rsid w:val="00D323DE"/>
    <w:rsid w:val="00D34862"/>
    <w:rsid w:val="00D36F01"/>
    <w:rsid w:val="00D40482"/>
    <w:rsid w:val="00D41D50"/>
    <w:rsid w:val="00D42383"/>
    <w:rsid w:val="00D43178"/>
    <w:rsid w:val="00D45FB0"/>
    <w:rsid w:val="00D467BD"/>
    <w:rsid w:val="00D4775B"/>
    <w:rsid w:val="00D47889"/>
    <w:rsid w:val="00D511C3"/>
    <w:rsid w:val="00D51C63"/>
    <w:rsid w:val="00D52838"/>
    <w:rsid w:val="00D5296A"/>
    <w:rsid w:val="00D54CBA"/>
    <w:rsid w:val="00D56A14"/>
    <w:rsid w:val="00D57DAD"/>
    <w:rsid w:val="00D601A1"/>
    <w:rsid w:val="00D62265"/>
    <w:rsid w:val="00D629B9"/>
    <w:rsid w:val="00D6358F"/>
    <w:rsid w:val="00D64F22"/>
    <w:rsid w:val="00D666C6"/>
    <w:rsid w:val="00D703CC"/>
    <w:rsid w:val="00D726C0"/>
    <w:rsid w:val="00D73404"/>
    <w:rsid w:val="00D742E7"/>
    <w:rsid w:val="00D77AD6"/>
    <w:rsid w:val="00D77D6E"/>
    <w:rsid w:val="00D81E1F"/>
    <w:rsid w:val="00D82555"/>
    <w:rsid w:val="00D831C9"/>
    <w:rsid w:val="00D83FB7"/>
    <w:rsid w:val="00D87322"/>
    <w:rsid w:val="00D87F5F"/>
    <w:rsid w:val="00D90A15"/>
    <w:rsid w:val="00D91418"/>
    <w:rsid w:val="00D946D7"/>
    <w:rsid w:val="00D94A60"/>
    <w:rsid w:val="00D95356"/>
    <w:rsid w:val="00D978E4"/>
    <w:rsid w:val="00DA3BF5"/>
    <w:rsid w:val="00DA45AB"/>
    <w:rsid w:val="00DA4691"/>
    <w:rsid w:val="00DA4ECF"/>
    <w:rsid w:val="00DA5162"/>
    <w:rsid w:val="00DA5874"/>
    <w:rsid w:val="00DA6B00"/>
    <w:rsid w:val="00DA7659"/>
    <w:rsid w:val="00DA7E20"/>
    <w:rsid w:val="00DB1F6F"/>
    <w:rsid w:val="00DB216C"/>
    <w:rsid w:val="00DB284C"/>
    <w:rsid w:val="00DB300B"/>
    <w:rsid w:val="00DB4958"/>
    <w:rsid w:val="00DB6B0C"/>
    <w:rsid w:val="00DB6B35"/>
    <w:rsid w:val="00DC11F9"/>
    <w:rsid w:val="00DC43E9"/>
    <w:rsid w:val="00DC4FFD"/>
    <w:rsid w:val="00DC57BC"/>
    <w:rsid w:val="00DC59C2"/>
    <w:rsid w:val="00DC78EB"/>
    <w:rsid w:val="00DD11BB"/>
    <w:rsid w:val="00DD276C"/>
    <w:rsid w:val="00DD322C"/>
    <w:rsid w:val="00DD3C3B"/>
    <w:rsid w:val="00DD47D2"/>
    <w:rsid w:val="00DD595C"/>
    <w:rsid w:val="00DD6E63"/>
    <w:rsid w:val="00DE048E"/>
    <w:rsid w:val="00DE1048"/>
    <w:rsid w:val="00DE2325"/>
    <w:rsid w:val="00DE31C7"/>
    <w:rsid w:val="00DE3469"/>
    <w:rsid w:val="00DE4805"/>
    <w:rsid w:val="00DF0E9A"/>
    <w:rsid w:val="00DF1059"/>
    <w:rsid w:val="00DF19A7"/>
    <w:rsid w:val="00DF2679"/>
    <w:rsid w:val="00DF4617"/>
    <w:rsid w:val="00DF49D5"/>
    <w:rsid w:val="00DF4F39"/>
    <w:rsid w:val="00DF509C"/>
    <w:rsid w:val="00DF7C20"/>
    <w:rsid w:val="00E02337"/>
    <w:rsid w:val="00E023A6"/>
    <w:rsid w:val="00E0250E"/>
    <w:rsid w:val="00E0276E"/>
    <w:rsid w:val="00E04EE3"/>
    <w:rsid w:val="00E05511"/>
    <w:rsid w:val="00E07E6A"/>
    <w:rsid w:val="00E13DC7"/>
    <w:rsid w:val="00E16D8A"/>
    <w:rsid w:val="00E171E4"/>
    <w:rsid w:val="00E2084F"/>
    <w:rsid w:val="00E2098B"/>
    <w:rsid w:val="00E239FC"/>
    <w:rsid w:val="00E2428D"/>
    <w:rsid w:val="00E24514"/>
    <w:rsid w:val="00E24CF4"/>
    <w:rsid w:val="00E24D52"/>
    <w:rsid w:val="00E264CC"/>
    <w:rsid w:val="00E30197"/>
    <w:rsid w:val="00E30E39"/>
    <w:rsid w:val="00E31AB4"/>
    <w:rsid w:val="00E31B51"/>
    <w:rsid w:val="00E33B29"/>
    <w:rsid w:val="00E34E51"/>
    <w:rsid w:val="00E354D6"/>
    <w:rsid w:val="00E3700F"/>
    <w:rsid w:val="00E40304"/>
    <w:rsid w:val="00E41138"/>
    <w:rsid w:val="00E4128D"/>
    <w:rsid w:val="00E41DA3"/>
    <w:rsid w:val="00E4219F"/>
    <w:rsid w:val="00E429BF"/>
    <w:rsid w:val="00E45A77"/>
    <w:rsid w:val="00E508BB"/>
    <w:rsid w:val="00E50AFE"/>
    <w:rsid w:val="00E50BE1"/>
    <w:rsid w:val="00E52FB8"/>
    <w:rsid w:val="00E53511"/>
    <w:rsid w:val="00E566FF"/>
    <w:rsid w:val="00E5768B"/>
    <w:rsid w:val="00E601E0"/>
    <w:rsid w:val="00E60820"/>
    <w:rsid w:val="00E61FD1"/>
    <w:rsid w:val="00E633B7"/>
    <w:rsid w:val="00E637B0"/>
    <w:rsid w:val="00E6431E"/>
    <w:rsid w:val="00E66A3E"/>
    <w:rsid w:val="00E66A89"/>
    <w:rsid w:val="00E6747C"/>
    <w:rsid w:val="00E70683"/>
    <w:rsid w:val="00E70FDF"/>
    <w:rsid w:val="00E71701"/>
    <w:rsid w:val="00E73C6B"/>
    <w:rsid w:val="00E73CB5"/>
    <w:rsid w:val="00E7577B"/>
    <w:rsid w:val="00E774D9"/>
    <w:rsid w:val="00E779A0"/>
    <w:rsid w:val="00E81AFE"/>
    <w:rsid w:val="00E81F2A"/>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A0311"/>
    <w:rsid w:val="00EA2F04"/>
    <w:rsid w:val="00EA3274"/>
    <w:rsid w:val="00EA36CF"/>
    <w:rsid w:val="00EA4838"/>
    <w:rsid w:val="00EA606B"/>
    <w:rsid w:val="00EA6870"/>
    <w:rsid w:val="00EA7035"/>
    <w:rsid w:val="00EA7866"/>
    <w:rsid w:val="00EA78A0"/>
    <w:rsid w:val="00EA7987"/>
    <w:rsid w:val="00EB019F"/>
    <w:rsid w:val="00EB05F4"/>
    <w:rsid w:val="00EB0F24"/>
    <w:rsid w:val="00EB166B"/>
    <w:rsid w:val="00EB169E"/>
    <w:rsid w:val="00EB21C2"/>
    <w:rsid w:val="00EB28A7"/>
    <w:rsid w:val="00EB556A"/>
    <w:rsid w:val="00EB56C4"/>
    <w:rsid w:val="00EB63B7"/>
    <w:rsid w:val="00EC3D60"/>
    <w:rsid w:val="00EC4AF4"/>
    <w:rsid w:val="00EC6686"/>
    <w:rsid w:val="00EC6B6D"/>
    <w:rsid w:val="00EC73FE"/>
    <w:rsid w:val="00EC7ACD"/>
    <w:rsid w:val="00EC7B17"/>
    <w:rsid w:val="00ED2123"/>
    <w:rsid w:val="00ED24F3"/>
    <w:rsid w:val="00ED2889"/>
    <w:rsid w:val="00ED30CF"/>
    <w:rsid w:val="00ED363E"/>
    <w:rsid w:val="00ED4D0D"/>
    <w:rsid w:val="00ED5642"/>
    <w:rsid w:val="00ED5E6D"/>
    <w:rsid w:val="00ED6345"/>
    <w:rsid w:val="00ED703F"/>
    <w:rsid w:val="00ED7130"/>
    <w:rsid w:val="00EE0F0D"/>
    <w:rsid w:val="00EE1B5D"/>
    <w:rsid w:val="00EE28CB"/>
    <w:rsid w:val="00EE4AF7"/>
    <w:rsid w:val="00EE51B7"/>
    <w:rsid w:val="00EE5CAE"/>
    <w:rsid w:val="00EE5D4B"/>
    <w:rsid w:val="00EE6679"/>
    <w:rsid w:val="00EE72D8"/>
    <w:rsid w:val="00EE7580"/>
    <w:rsid w:val="00EE7D92"/>
    <w:rsid w:val="00EF0986"/>
    <w:rsid w:val="00EF1FF1"/>
    <w:rsid w:val="00EF2815"/>
    <w:rsid w:val="00EF3229"/>
    <w:rsid w:val="00EF3720"/>
    <w:rsid w:val="00EF58AB"/>
    <w:rsid w:val="00EF647F"/>
    <w:rsid w:val="00EF6AAE"/>
    <w:rsid w:val="00F01122"/>
    <w:rsid w:val="00F02193"/>
    <w:rsid w:val="00F040B1"/>
    <w:rsid w:val="00F04C1F"/>
    <w:rsid w:val="00F0613E"/>
    <w:rsid w:val="00F0682C"/>
    <w:rsid w:val="00F10D69"/>
    <w:rsid w:val="00F12730"/>
    <w:rsid w:val="00F1567E"/>
    <w:rsid w:val="00F16728"/>
    <w:rsid w:val="00F167B6"/>
    <w:rsid w:val="00F179B3"/>
    <w:rsid w:val="00F20159"/>
    <w:rsid w:val="00F20626"/>
    <w:rsid w:val="00F22AC8"/>
    <w:rsid w:val="00F233AB"/>
    <w:rsid w:val="00F24C6D"/>
    <w:rsid w:val="00F2634B"/>
    <w:rsid w:val="00F30D90"/>
    <w:rsid w:val="00F34073"/>
    <w:rsid w:val="00F3791D"/>
    <w:rsid w:val="00F42BD9"/>
    <w:rsid w:val="00F42ECB"/>
    <w:rsid w:val="00F430CB"/>
    <w:rsid w:val="00F44E9A"/>
    <w:rsid w:val="00F46606"/>
    <w:rsid w:val="00F46AD2"/>
    <w:rsid w:val="00F46AD7"/>
    <w:rsid w:val="00F473EB"/>
    <w:rsid w:val="00F475BA"/>
    <w:rsid w:val="00F515F5"/>
    <w:rsid w:val="00F52747"/>
    <w:rsid w:val="00F52B8A"/>
    <w:rsid w:val="00F54B22"/>
    <w:rsid w:val="00F54F46"/>
    <w:rsid w:val="00F56C67"/>
    <w:rsid w:val="00F57A09"/>
    <w:rsid w:val="00F57C45"/>
    <w:rsid w:val="00F60095"/>
    <w:rsid w:val="00F62594"/>
    <w:rsid w:val="00F63456"/>
    <w:rsid w:val="00F647D6"/>
    <w:rsid w:val="00F67950"/>
    <w:rsid w:val="00F72B2F"/>
    <w:rsid w:val="00F72BA3"/>
    <w:rsid w:val="00F756C8"/>
    <w:rsid w:val="00F77CE6"/>
    <w:rsid w:val="00F801A1"/>
    <w:rsid w:val="00F81B8A"/>
    <w:rsid w:val="00F81F14"/>
    <w:rsid w:val="00F82B19"/>
    <w:rsid w:val="00F83349"/>
    <w:rsid w:val="00F83461"/>
    <w:rsid w:val="00F8398C"/>
    <w:rsid w:val="00F8459B"/>
    <w:rsid w:val="00F8554C"/>
    <w:rsid w:val="00F85E68"/>
    <w:rsid w:val="00F91D09"/>
    <w:rsid w:val="00F95B97"/>
    <w:rsid w:val="00F95C90"/>
    <w:rsid w:val="00FA00D6"/>
    <w:rsid w:val="00FA092B"/>
    <w:rsid w:val="00FA238A"/>
    <w:rsid w:val="00FA3BE5"/>
    <w:rsid w:val="00FA47D9"/>
    <w:rsid w:val="00FA4C97"/>
    <w:rsid w:val="00FA4FC4"/>
    <w:rsid w:val="00FA5A88"/>
    <w:rsid w:val="00FA5C56"/>
    <w:rsid w:val="00FA5E0D"/>
    <w:rsid w:val="00FA6F75"/>
    <w:rsid w:val="00FA701D"/>
    <w:rsid w:val="00FA7FEE"/>
    <w:rsid w:val="00FB173D"/>
    <w:rsid w:val="00FB17EC"/>
    <w:rsid w:val="00FB4905"/>
    <w:rsid w:val="00FB54FC"/>
    <w:rsid w:val="00FB5EB9"/>
    <w:rsid w:val="00FB5EED"/>
    <w:rsid w:val="00FB7C2D"/>
    <w:rsid w:val="00FC0C62"/>
    <w:rsid w:val="00FC1166"/>
    <w:rsid w:val="00FC1AA2"/>
    <w:rsid w:val="00FC21D9"/>
    <w:rsid w:val="00FC34A4"/>
    <w:rsid w:val="00FC3CDC"/>
    <w:rsid w:val="00FC4136"/>
    <w:rsid w:val="00FC4643"/>
    <w:rsid w:val="00FC48FB"/>
    <w:rsid w:val="00FC4B53"/>
    <w:rsid w:val="00FC572D"/>
    <w:rsid w:val="00FC7385"/>
    <w:rsid w:val="00FC7952"/>
    <w:rsid w:val="00FD0EE1"/>
    <w:rsid w:val="00FD229F"/>
    <w:rsid w:val="00FD523F"/>
    <w:rsid w:val="00FD5BAF"/>
    <w:rsid w:val="00FD7EF2"/>
    <w:rsid w:val="00FE143A"/>
    <w:rsid w:val="00FE3934"/>
    <w:rsid w:val="00FE64C4"/>
    <w:rsid w:val="00FF1B35"/>
    <w:rsid w:val="00FF3C29"/>
    <w:rsid w:val="00FF4BD6"/>
    <w:rsid w:val="02E1BBAB"/>
    <w:rsid w:val="035C0408"/>
    <w:rsid w:val="0B6D1BF6"/>
    <w:rsid w:val="148F2747"/>
    <w:rsid w:val="178AA03A"/>
    <w:rsid w:val="2098B76D"/>
    <w:rsid w:val="24E22714"/>
    <w:rsid w:val="251FF1D5"/>
    <w:rsid w:val="25A285D6"/>
    <w:rsid w:val="28FC9BB7"/>
    <w:rsid w:val="2D39B820"/>
    <w:rsid w:val="31371532"/>
    <w:rsid w:val="350A2A18"/>
    <w:rsid w:val="3B67D3A9"/>
    <w:rsid w:val="3F883A7E"/>
    <w:rsid w:val="3FEC774C"/>
    <w:rsid w:val="41E7E3C5"/>
    <w:rsid w:val="442D0264"/>
    <w:rsid w:val="44A7AABD"/>
    <w:rsid w:val="47DCA8D2"/>
    <w:rsid w:val="49CA2B23"/>
    <w:rsid w:val="4D004B3B"/>
    <w:rsid w:val="4E61CAD8"/>
    <w:rsid w:val="551FB84B"/>
    <w:rsid w:val="5F014122"/>
    <w:rsid w:val="5FBE55DE"/>
    <w:rsid w:val="604FFBCC"/>
    <w:rsid w:val="62AB020C"/>
    <w:rsid w:val="69509D7C"/>
    <w:rsid w:val="6B520287"/>
    <w:rsid w:val="6E20E7AB"/>
    <w:rsid w:val="6F5D68D2"/>
    <w:rsid w:val="72195132"/>
    <w:rsid w:val="72A7F0AF"/>
    <w:rsid w:val="778E8B74"/>
    <w:rsid w:val="779357F1"/>
    <w:rsid w:val="785119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F98AB52A-7D66-4659-8A68-4EF3B76A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5276"/>
    <w:pPr>
      <w:spacing w:before="120" w:after="120" w:line="240" w:lineRule="auto"/>
    </w:pPr>
  </w:style>
  <w:style w:type="paragraph" w:styleId="Nagwek1">
    <w:name w:val="heading 1"/>
    <w:basedOn w:val="Normalny"/>
    <w:next w:val="Normalny"/>
    <w:link w:val="Nagwek1Znak"/>
    <w:uiPriority w:val="9"/>
    <w:qFormat/>
    <w:rsid w:val="00DF4617"/>
    <w:pPr>
      <w:numPr>
        <w:numId w:val="2"/>
      </w:num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DF4617"/>
    <w:pPr>
      <w:numPr>
        <w:ilvl w:val="1"/>
        <w:numId w:val="2"/>
      </w:num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DF4617"/>
    <w:pPr>
      <w:numPr>
        <w:ilvl w:val="2"/>
        <w:numId w:val="2"/>
      </w:numPr>
      <w:pBdr>
        <w:top w:val="single" w:sz="6" w:space="2" w:color="4472C4" w:themeColor="accent1"/>
      </w:pBdr>
      <w:spacing w:before="300" w:after="0"/>
      <w:outlineLvl w:val="2"/>
    </w:pPr>
    <w:rPr>
      <w:caps/>
      <w:color w:val="1F3763" w:themeColor="accent1" w:themeShade="7F"/>
      <w:spacing w:val="15"/>
    </w:rPr>
  </w:style>
  <w:style w:type="paragraph" w:styleId="Nagwek4">
    <w:name w:val="heading 4"/>
    <w:basedOn w:val="Normalny"/>
    <w:next w:val="Normalny"/>
    <w:link w:val="Nagwek4Znak"/>
    <w:uiPriority w:val="9"/>
    <w:semiHidden/>
    <w:unhideWhenUsed/>
    <w:qFormat/>
    <w:rsid w:val="00DF4617"/>
    <w:pPr>
      <w:numPr>
        <w:ilvl w:val="3"/>
        <w:numId w:val="2"/>
      </w:numPr>
      <w:pBdr>
        <w:top w:val="dotted" w:sz="6" w:space="2" w:color="4472C4" w:themeColor="accent1"/>
      </w:pBdr>
      <w:spacing w:before="200" w:after="0"/>
      <w:outlineLvl w:val="3"/>
    </w:pPr>
    <w:rPr>
      <w:caps/>
      <w:color w:val="2F5496" w:themeColor="accent1" w:themeShade="BF"/>
      <w:spacing w:val="10"/>
    </w:rPr>
  </w:style>
  <w:style w:type="paragraph" w:styleId="Nagwek5">
    <w:name w:val="heading 5"/>
    <w:basedOn w:val="Normalny"/>
    <w:next w:val="Normalny"/>
    <w:link w:val="Nagwek5Znak"/>
    <w:uiPriority w:val="9"/>
    <w:semiHidden/>
    <w:unhideWhenUsed/>
    <w:qFormat/>
    <w:rsid w:val="00DF4617"/>
    <w:pPr>
      <w:numPr>
        <w:ilvl w:val="4"/>
        <w:numId w:val="2"/>
      </w:numPr>
      <w:pBdr>
        <w:bottom w:val="single" w:sz="6" w:space="1" w:color="4472C4" w:themeColor="accent1"/>
      </w:pBdr>
      <w:spacing w:before="200" w:after="0"/>
      <w:outlineLvl w:val="4"/>
    </w:pPr>
    <w:rPr>
      <w:caps/>
      <w:color w:val="2F5496" w:themeColor="accent1" w:themeShade="BF"/>
      <w:spacing w:val="10"/>
    </w:rPr>
  </w:style>
  <w:style w:type="paragraph" w:styleId="Nagwek6">
    <w:name w:val="heading 6"/>
    <w:basedOn w:val="Normalny"/>
    <w:next w:val="Normalny"/>
    <w:link w:val="Nagwek6Znak"/>
    <w:uiPriority w:val="9"/>
    <w:semiHidden/>
    <w:unhideWhenUsed/>
    <w:qFormat/>
    <w:rsid w:val="00DF4617"/>
    <w:pPr>
      <w:numPr>
        <w:ilvl w:val="5"/>
        <w:numId w:val="2"/>
      </w:numPr>
      <w:pBdr>
        <w:bottom w:val="dotted" w:sz="6" w:space="1" w:color="4472C4" w:themeColor="accent1"/>
      </w:pBdr>
      <w:spacing w:before="200" w:after="0"/>
      <w:outlineLvl w:val="5"/>
    </w:pPr>
    <w:rPr>
      <w:caps/>
      <w:color w:val="2F5496" w:themeColor="accent1" w:themeShade="BF"/>
      <w:spacing w:val="10"/>
    </w:rPr>
  </w:style>
  <w:style w:type="paragraph" w:styleId="Nagwek7">
    <w:name w:val="heading 7"/>
    <w:basedOn w:val="Normalny"/>
    <w:next w:val="Normalny"/>
    <w:link w:val="Nagwek7Znak"/>
    <w:uiPriority w:val="9"/>
    <w:semiHidden/>
    <w:unhideWhenUsed/>
    <w:qFormat/>
    <w:rsid w:val="00DF4617"/>
    <w:pPr>
      <w:numPr>
        <w:ilvl w:val="6"/>
        <w:numId w:val="2"/>
      </w:numPr>
      <w:spacing w:before="200" w:after="0"/>
      <w:outlineLvl w:val="6"/>
    </w:pPr>
    <w:rPr>
      <w:caps/>
      <w:color w:val="2F5496" w:themeColor="accent1" w:themeShade="BF"/>
      <w:spacing w:val="10"/>
    </w:rPr>
  </w:style>
  <w:style w:type="paragraph" w:styleId="Nagwek8">
    <w:name w:val="heading 8"/>
    <w:basedOn w:val="Normalny"/>
    <w:next w:val="Normalny"/>
    <w:link w:val="Nagwek8Znak"/>
    <w:uiPriority w:val="9"/>
    <w:semiHidden/>
    <w:unhideWhenUsed/>
    <w:qFormat/>
    <w:rsid w:val="00DF4617"/>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DF4617"/>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DF4617"/>
    <w:rPr>
      <w:caps/>
      <w:color w:val="FFFFFF" w:themeColor="background1"/>
      <w:spacing w:val="15"/>
      <w:sz w:val="22"/>
      <w:szCs w:val="22"/>
      <w:shd w:val="clear" w:color="auto" w:fill="4472C4" w:themeFill="accent1"/>
    </w:rPr>
  </w:style>
  <w:style w:type="character" w:customStyle="1" w:styleId="Nagwek2Znak">
    <w:name w:val="Nagłówek 2 Znak"/>
    <w:basedOn w:val="Domylnaczcionkaakapitu"/>
    <w:link w:val="Nagwek2"/>
    <w:uiPriority w:val="9"/>
    <w:rsid w:val="00DF4617"/>
    <w:rPr>
      <w:caps/>
      <w:spacing w:val="15"/>
      <w:shd w:val="clear" w:color="auto" w:fill="D9E2F3" w:themeFill="accent1" w:themeFillTint="33"/>
    </w:rPr>
  </w:style>
  <w:style w:type="character" w:customStyle="1" w:styleId="Nagwek3Znak">
    <w:name w:val="Nagłówek 3 Znak"/>
    <w:basedOn w:val="Domylnaczcionkaakapitu"/>
    <w:link w:val="Nagwek3"/>
    <w:uiPriority w:val="9"/>
    <w:rsid w:val="00DF4617"/>
    <w:rPr>
      <w:caps/>
      <w:color w:val="1F3763" w:themeColor="accent1" w:themeShade="7F"/>
      <w:spacing w:val="15"/>
    </w:rPr>
  </w:style>
  <w:style w:type="character" w:customStyle="1" w:styleId="Nagwek4Znak">
    <w:name w:val="Nagłówek 4 Znak"/>
    <w:basedOn w:val="Domylnaczcionkaakapitu"/>
    <w:link w:val="Nagwek4"/>
    <w:uiPriority w:val="9"/>
    <w:semiHidden/>
    <w:rsid w:val="00DF4617"/>
    <w:rPr>
      <w:caps/>
      <w:color w:val="2F5496" w:themeColor="accent1" w:themeShade="BF"/>
      <w:spacing w:val="10"/>
    </w:rPr>
  </w:style>
  <w:style w:type="character" w:customStyle="1" w:styleId="Nagwek5Znak">
    <w:name w:val="Nagłówek 5 Znak"/>
    <w:basedOn w:val="Domylnaczcionkaakapitu"/>
    <w:link w:val="Nagwek5"/>
    <w:uiPriority w:val="9"/>
    <w:semiHidden/>
    <w:rsid w:val="00DF4617"/>
    <w:rPr>
      <w:caps/>
      <w:color w:val="2F5496" w:themeColor="accent1" w:themeShade="BF"/>
      <w:spacing w:val="10"/>
    </w:rPr>
  </w:style>
  <w:style w:type="character" w:customStyle="1" w:styleId="Nagwek6Znak">
    <w:name w:val="Nagłówek 6 Znak"/>
    <w:basedOn w:val="Domylnaczcionkaakapitu"/>
    <w:link w:val="Nagwek6"/>
    <w:uiPriority w:val="9"/>
    <w:semiHidden/>
    <w:rsid w:val="00DF4617"/>
    <w:rPr>
      <w:caps/>
      <w:color w:val="2F5496" w:themeColor="accent1" w:themeShade="BF"/>
      <w:spacing w:val="10"/>
    </w:rPr>
  </w:style>
  <w:style w:type="character" w:customStyle="1" w:styleId="Nagwek7Znak">
    <w:name w:val="Nagłówek 7 Znak"/>
    <w:basedOn w:val="Domylnaczcionkaakapitu"/>
    <w:link w:val="Nagwek7"/>
    <w:uiPriority w:val="9"/>
    <w:semiHidden/>
    <w:rsid w:val="00DF4617"/>
    <w:rPr>
      <w:caps/>
      <w:color w:val="2F5496" w:themeColor="accent1" w:themeShade="BF"/>
      <w:spacing w:val="10"/>
    </w:rPr>
  </w:style>
  <w:style w:type="character" w:customStyle="1" w:styleId="Nagwek8Znak">
    <w:name w:val="Nagłówek 8 Znak"/>
    <w:basedOn w:val="Domylnaczcionkaakapitu"/>
    <w:link w:val="Nagwek8"/>
    <w:uiPriority w:val="9"/>
    <w:semiHidden/>
    <w:rsid w:val="00DF4617"/>
    <w:rPr>
      <w:caps/>
      <w:spacing w:val="10"/>
      <w:sz w:val="18"/>
      <w:szCs w:val="18"/>
    </w:rPr>
  </w:style>
  <w:style w:type="character" w:customStyle="1" w:styleId="Nagwek9Znak">
    <w:name w:val="Nagłówek 9 Znak"/>
    <w:basedOn w:val="Domylnaczcionkaakapitu"/>
    <w:link w:val="Nagwek9"/>
    <w:uiPriority w:val="9"/>
    <w:semiHidden/>
    <w:rsid w:val="00DF4617"/>
    <w:rPr>
      <w:i/>
      <w:iCs/>
      <w:caps/>
      <w:spacing w:val="10"/>
      <w:sz w:val="18"/>
      <w:szCs w:val="18"/>
    </w:rPr>
  </w:style>
  <w:style w:type="paragraph" w:styleId="Legenda">
    <w:name w:val="caption"/>
    <w:basedOn w:val="Normalny"/>
    <w:next w:val="Normalny"/>
    <w:uiPriority w:val="35"/>
    <w:semiHidden/>
    <w:unhideWhenUsed/>
    <w:qFormat/>
    <w:rsid w:val="00DF4617"/>
    <w:rPr>
      <w:b/>
      <w:bCs/>
      <w:color w:val="2F5496" w:themeColor="accent1" w:themeShade="BF"/>
      <w:sz w:val="16"/>
      <w:szCs w:val="16"/>
    </w:rPr>
  </w:style>
  <w:style w:type="paragraph" w:styleId="Tytu">
    <w:name w:val="Title"/>
    <w:basedOn w:val="Normalny"/>
    <w:next w:val="Normalny"/>
    <w:link w:val="TytuZnak"/>
    <w:uiPriority w:val="10"/>
    <w:qFormat/>
    <w:rsid w:val="00DF4617"/>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DF4617"/>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uiPriority w:val="11"/>
    <w:qFormat/>
    <w:rsid w:val="00DF4617"/>
    <w:pPr>
      <w:spacing w:before="0" w:after="500"/>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DF4617"/>
    <w:rPr>
      <w:caps/>
      <w:color w:val="595959" w:themeColor="text1" w:themeTint="A6"/>
      <w:spacing w:val="10"/>
      <w:sz w:val="21"/>
      <w:szCs w:val="21"/>
    </w:rPr>
  </w:style>
  <w:style w:type="character" w:styleId="Pogrubienie">
    <w:name w:val="Strong"/>
    <w:uiPriority w:val="22"/>
    <w:qFormat/>
    <w:rsid w:val="00DF4617"/>
    <w:rPr>
      <w:b/>
      <w:bCs/>
    </w:rPr>
  </w:style>
  <w:style w:type="character" w:styleId="Uwydatnienie">
    <w:name w:val="Emphasis"/>
    <w:uiPriority w:val="20"/>
    <w:qFormat/>
    <w:rsid w:val="00DF4617"/>
    <w:rPr>
      <w:caps/>
      <w:color w:val="1F3763" w:themeColor="accent1" w:themeShade="7F"/>
      <w:spacing w:val="5"/>
    </w:rPr>
  </w:style>
  <w:style w:type="paragraph" w:styleId="Bezodstpw">
    <w:name w:val="No Spacing"/>
    <w:uiPriority w:val="1"/>
    <w:qFormat/>
    <w:rsid w:val="00DF4617"/>
    <w:pPr>
      <w:spacing w:after="0" w:line="240" w:lineRule="auto"/>
    </w:pPr>
  </w:style>
  <w:style w:type="paragraph" w:styleId="Cytat">
    <w:name w:val="Quote"/>
    <w:basedOn w:val="Normalny"/>
    <w:next w:val="Normalny"/>
    <w:link w:val="CytatZnak"/>
    <w:uiPriority w:val="29"/>
    <w:qFormat/>
    <w:rsid w:val="00DF4617"/>
    <w:rPr>
      <w:i/>
      <w:iCs/>
      <w:sz w:val="24"/>
      <w:szCs w:val="24"/>
    </w:rPr>
  </w:style>
  <w:style w:type="character" w:customStyle="1" w:styleId="CytatZnak">
    <w:name w:val="Cytat Znak"/>
    <w:basedOn w:val="Domylnaczcionkaakapitu"/>
    <w:link w:val="Cytat"/>
    <w:uiPriority w:val="29"/>
    <w:rsid w:val="00DF4617"/>
    <w:rPr>
      <w:i/>
      <w:iCs/>
      <w:sz w:val="24"/>
      <w:szCs w:val="24"/>
    </w:rPr>
  </w:style>
  <w:style w:type="paragraph" w:styleId="Cytatintensywny">
    <w:name w:val="Intense Quote"/>
    <w:basedOn w:val="Normalny"/>
    <w:next w:val="Normalny"/>
    <w:link w:val="CytatintensywnyZnak"/>
    <w:uiPriority w:val="30"/>
    <w:qFormat/>
    <w:rsid w:val="00DF4617"/>
    <w:pPr>
      <w:spacing w:before="240" w:after="240"/>
      <w:ind w:left="1080" w:right="1080"/>
      <w:jc w:val="center"/>
    </w:pPr>
    <w:rPr>
      <w:color w:val="4472C4" w:themeColor="accent1"/>
      <w:sz w:val="24"/>
      <w:szCs w:val="24"/>
    </w:rPr>
  </w:style>
  <w:style w:type="character" w:customStyle="1" w:styleId="CytatintensywnyZnak">
    <w:name w:val="Cytat intensywny Znak"/>
    <w:basedOn w:val="Domylnaczcionkaakapitu"/>
    <w:link w:val="Cytatintensywny"/>
    <w:uiPriority w:val="30"/>
    <w:rsid w:val="00DF4617"/>
    <w:rPr>
      <w:color w:val="4472C4" w:themeColor="accent1"/>
      <w:sz w:val="24"/>
      <w:szCs w:val="24"/>
    </w:rPr>
  </w:style>
  <w:style w:type="character" w:styleId="Wyrnieniedelikatne">
    <w:name w:val="Subtle Emphasis"/>
    <w:uiPriority w:val="19"/>
    <w:qFormat/>
    <w:rsid w:val="00DF4617"/>
    <w:rPr>
      <w:i/>
      <w:iCs/>
      <w:color w:val="1F3763" w:themeColor="accent1" w:themeShade="7F"/>
    </w:rPr>
  </w:style>
  <w:style w:type="character" w:styleId="Wyrnienieintensywne">
    <w:name w:val="Intense Emphasis"/>
    <w:uiPriority w:val="21"/>
    <w:qFormat/>
    <w:rsid w:val="00DF4617"/>
    <w:rPr>
      <w:b/>
      <w:bCs/>
      <w:caps/>
      <w:color w:val="1F3763" w:themeColor="accent1" w:themeShade="7F"/>
      <w:spacing w:val="10"/>
    </w:rPr>
  </w:style>
  <w:style w:type="character" w:styleId="Odwoaniedelikatne">
    <w:name w:val="Subtle Reference"/>
    <w:uiPriority w:val="31"/>
    <w:qFormat/>
    <w:rsid w:val="00DF4617"/>
    <w:rPr>
      <w:b/>
      <w:bCs/>
      <w:color w:val="4472C4" w:themeColor="accent1"/>
    </w:rPr>
  </w:style>
  <w:style w:type="character" w:styleId="Odwoanieintensywne">
    <w:name w:val="Intense Reference"/>
    <w:uiPriority w:val="32"/>
    <w:qFormat/>
    <w:rsid w:val="00DF4617"/>
    <w:rPr>
      <w:b/>
      <w:bCs/>
      <w:i/>
      <w:iCs/>
      <w:caps/>
      <w:color w:val="4472C4" w:themeColor="accent1"/>
    </w:rPr>
  </w:style>
  <w:style w:type="character" w:styleId="Tytuksiki">
    <w:name w:val="Book Title"/>
    <w:uiPriority w:val="33"/>
    <w:qFormat/>
    <w:rsid w:val="00DF4617"/>
    <w:rPr>
      <w:b/>
      <w:bCs/>
      <w:i/>
      <w:iCs/>
      <w:spacing w:val="0"/>
    </w:rPr>
  </w:style>
  <w:style w:type="paragraph" w:styleId="Nagwekspisutreci">
    <w:name w:val="TOC Heading"/>
    <w:basedOn w:val="Nagwek1"/>
    <w:next w:val="Normalny"/>
    <w:uiPriority w:val="39"/>
    <w:semiHidden/>
    <w:unhideWhenUsed/>
    <w:qFormat/>
    <w:rsid w:val="00DF4617"/>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before="0"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before="0"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before="0"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table" w:customStyle="1" w:styleId="Tabela-Siatka1">
    <w:name w:val="Tabela - Siatka1"/>
    <w:basedOn w:val="Standardowy"/>
    <w:next w:val="Tabela-Siatka"/>
    <w:uiPriority w:val="39"/>
    <w:rsid w:val="00A000FB"/>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1CF8"/>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pomo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pm-kotly.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uro@folieromi.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2.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9EC9FC03-3D99-4168-8514-C4C928079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AF6308-FE1F-4ACC-9EF6-5D9A0F2885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4623</Words>
  <Characters>30747</Characters>
  <Application>Microsoft Office Word</Application>
  <DocSecurity>0</DocSecurity>
  <Lines>580</Lines>
  <Paragraphs>271</Paragraphs>
  <ScaleCrop>false</ScaleCrop>
  <Company/>
  <LinksUpToDate>false</LinksUpToDate>
  <CharactersWithSpaces>35238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Michał Janas | mjc sp. z o.o.</cp:lastModifiedBy>
  <cp:revision>565</cp:revision>
  <cp:lastPrinted>2025-05-23T13:49:00Z</cp:lastPrinted>
  <dcterms:created xsi:type="dcterms:W3CDTF">2024-07-11T02:48:00Z</dcterms:created>
  <dcterms:modified xsi:type="dcterms:W3CDTF">2025-11-28T19:35:00Z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